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66D" w:rsidRPr="00666FA1" w:rsidRDefault="0081366D" w:rsidP="005A308B">
      <w:pPr>
        <w:pStyle w:val="a3"/>
        <w:rPr>
          <w:rStyle w:val="Strong"/>
          <w:b/>
        </w:rPr>
      </w:pPr>
      <w:bookmarkStart w:id="0" w:name="OLE_LINK1"/>
      <w:bookmarkStart w:id="1" w:name="OLE_LINK2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50pt;margin-top:-45pt;width:9pt;height:9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" stroked="f">
            <v:textbox>
              <w:txbxContent>
                <w:p w:rsidR="0081366D" w:rsidRPr="00870AF1" w:rsidRDefault="0081366D" w:rsidP="005A308B">
                  <w:pPr>
                    <w:ind w:firstLine="0"/>
                    <w:rPr>
                      <w:b/>
                    </w:rPr>
                  </w:pPr>
                </w:p>
              </w:txbxContent>
            </v:textbox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in;height:67.5pt;visibility:visible">
            <v:imagedata r:id="rId7" o:title=""/>
          </v:shape>
        </w:pict>
      </w:r>
    </w:p>
    <w:bookmarkEnd w:id="0"/>
    <w:bookmarkEnd w:id="1"/>
    <w:p w:rsidR="0081366D" w:rsidRPr="008A5560" w:rsidRDefault="0081366D" w:rsidP="008A5560">
      <w:pPr>
        <w:pStyle w:val="a3"/>
      </w:pPr>
      <w:r w:rsidRPr="008A5560">
        <w:t>ЛУГАНСКАЯ НАРОДНАЯ РЕСПУБЛИКА</w:t>
      </w:r>
    </w:p>
    <w:p w:rsidR="0081366D" w:rsidRPr="008A5560" w:rsidRDefault="0081366D" w:rsidP="008A5560">
      <w:pPr>
        <w:pStyle w:val="a1"/>
      </w:pPr>
      <w:r w:rsidRPr="008A5560">
        <w:t>ЗАКОН</w:t>
      </w:r>
    </w:p>
    <w:p w:rsidR="0081366D" w:rsidRPr="008A5560" w:rsidRDefault="0081366D" w:rsidP="008A5560">
      <w:pPr>
        <w:pStyle w:val="Title"/>
      </w:pPr>
      <w:r w:rsidRPr="008A5560">
        <w:t xml:space="preserve">О внесении изменений в Закон Луганской Народной Республики </w:t>
      </w:r>
      <w:r w:rsidRPr="008A5560">
        <w:br/>
        <w:t>«О системе государственной службы Луганской Народной Республики»</w:t>
      </w:r>
    </w:p>
    <w:p w:rsidR="0081366D" w:rsidRPr="002F3BC8" w:rsidRDefault="0081366D" w:rsidP="008A5560">
      <w:pPr>
        <w:ind w:left="709" w:firstLine="0"/>
      </w:pPr>
    </w:p>
    <w:p w:rsidR="0081366D" w:rsidRPr="002F3BC8" w:rsidRDefault="0081366D" w:rsidP="008A5560">
      <w:pPr>
        <w:ind w:left="709" w:firstLine="0"/>
      </w:pPr>
    </w:p>
    <w:p w:rsidR="0081366D" w:rsidRPr="002F3BC8" w:rsidRDefault="0081366D" w:rsidP="008A5560">
      <w:pPr>
        <w:ind w:left="709" w:firstLine="0"/>
      </w:pPr>
    </w:p>
    <w:p w:rsidR="0081366D" w:rsidRDefault="0081366D" w:rsidP="00E85FB5">
      <w:pPr>
        <w:pStyle w:val="Heading2"/>
        <w:rPr>
          <w:rStyle w:val="a0"/>
          <w:color w:val="000000"/>
        </w:rPr>
      </w:pPr>
      <w:r>
        <w:rPr>
          <w:rStyle w:val="a0"/>
          <w:bCs/>
          <w:color w:val="000000"/>
        </w:rPr>
        <w:t>Статья</w:t>
      </w:r>
      <w:r>
        <w:rPr>
          <w:rStyle w:val="a0"/>
          <w:b w:val="0"/>
          <w:bCs/>
          <w:color w:val="000000"/>
          <w:lang w:val="en-US"/>
        </w:rPr>
        <w:t> </w:t>
      </w:r>
      <w:r>
        <w:rPr>
          <w:rStyle w:val="a0"/>
          <w:bCs/>
          <w:color w:val="000000"/>
        </w:rPr>
        <w:t>1</w:t>
      </w:r>
    </w:p>
    <w:p w:rsidR="0081366D" w:rsidRPr="008A5560" w:rsidRDefault="0081366D" w:rsidP="008A5560">
      <w:r w:rsidRPr="008A5560">
        <w:t>Внести в Закон Луганской Народной Республики от 15 мая 2015 года №</w:t>
      </w:r>
      <w:r>
        <w:rPr>
          <w:lang w:val="en-US"/>
        </w:rPr>
        <w:t> </w:t>
      </w:r>
      <w:r w:rsidRPr="008A5560">
        <w:t>27-II «О системе государственной службы Луганской Народной Республики» следующие изменения:</w:t>
      </w:r>
    </w:p>
    <w:p w:rsidR="0081366D" w:rsidRPr="005A308B" w:rsidRDefault="0081366D" w:rsidP="00095F0E">
      <w:pPr>
        <w:pStyle w:val="Quote"/>
      </w:pPr>
      <w:r>
        <w:t>1) п</w:t>
      </w:r>
      <w:r w:rsidRPr="005A308B">
        <w:t>реамбулу изложить в следующей редакции:</w:t>
      </w:r>
    </w:p>
    <w:p w:rsidR="0081366D" w:rsidRPr="00E85FB5" w:rsidRDefault="0081366D" w:rsidP="00E85FB5">
      <w:r w:rsidRPr="00E85FB5">
        <w:t>Настоящим Законом в соответствии с Временным Основным Законом (Конституцией) Луганской Народной Республики (далее – Конституция Луганской Народной Республики) определяются правовые и организационные основы системы государственной службы Луганской Народной Республики, в том числе системы управления государственной службой Луганской Народной Республики.</w:t>
      </w:r>
    </w:p>
    <w:p w:rsidR="0081366D" w:rsidRPr="005A308B" w:rsidRDefault="0081366D" w:rsidP="00095F0E">
      <w:pPr>
        <w:pStyle w:val="Quote"/>
      </w:pPr>
      <w:r w:rsidRPr="005A308B">
        <w:t>2) статью 1 изложить в следующей редакции:</w:t>
      </w:r>
    </w:p>
    <w:p w:rsidR="0081366D" w:rsidRPr="00E85FB5" w:rsidRDefault="0081366D" w:rsidP="00E85FB5">
      <w:pPr>
        <w:rPr>
          <w:b/>
        </w:rPr>
      </w:pPr>
      <w:r w:rsidRPr="00E85FB5">
        <w:rPr>
          <w:b/>
        </w:rPr>
        <w:t xml:space="preserve">«Статья 1. Государственная служба </w:t>
      </w:r>
      <w:bookmarkStart w:id="2" w:name="h110"/>
      <w:bookmarkEnd w:id="2"/>
      <w:r w:rsidRPr="00E85FB5">
        <w:rPr>
          <w:b/>
        </w:rPr>
        <w:t>Луганской Народной Республики</w:t>
      </w:r>
    </w:p>
    <w:p w:rsidR="0081366D" w:rsidRPr="00E85FB5" w:rsidRDefault="0081366D" w:rsidP="00E85FB5">
      <w:r w:rsidRPr="00E85FB5">
        <w:t>1. Государственная служба Луганской Народной Республики (далее - государственная служба) – профессиональная служебная деятельность граждан Луганской Народной Республики (далее – граждане) по обеспечению исполнения полномочий:</w:t>
      </w:r>
    </w:p>
    <w:p w:rsidR="0081366D" w:rsidRPr="00E85FB5" w:rsidRDefault="0081366D" w:rsidP="00E85FB5">
      <w:r w:rsidRPr="00E85FB5">
        <w:t>Луганской Народной Республики;</w:t>
      </w:r>
    </w:p>
    <w:p w:rsidR="0081366D" w:rsidRPr="00E85FB5" w:rsidRDefault="0081366D" w:rsidP="00E85FB5">
      <w:r w:rsidRPr="00E85FB5">
        <w:t>органов государственной власти, иных государственных органов (далее – государственные органы);</w:t>
      </w:r>
    </w:p>
    <w:p w:rsidR="0081366D" w:rsidRPr="00E85FB5" w:rsidRDefault="0081366D" w:rsidP="00E85FB5">
      <w:r w:rsidRPr="00E85FB5">
        <w:t>лиц, замещающих государственные должности Луганской Народной Республики.</w:t>
      </w:r>
    </w:p>
    <w:p w:rsidR="0081366D" w:rsidRPr="00E85FB5" w:rsidRDefault="0081366D" w:rsidP="00E85FB5">
      <w:r w:rsidRPr="00E85FB5">
        <w:t>2. Деятельность лиц, замещающих государственные должности Луганской Народной Республики, настоящим Законом не регулируется»;</w:t>
      </w:r>
    </w:p>
    <w:p w:rsidR="0081366D" w:rsidRPr="00E85FB5" w:rsidRDefault="0081366D" w:rsidP="00E85FB5">
      <w:pPr>
        <w:pStyle w:val="Quote"/>
      </w:pPr>
      <w:r w:rsidRPr="00E85FB5">
        <w:t>3) пункт 2 статьи 2 изложить в следующей редакции:</w:t>
      </w:r>
    </w:p>
    <w:p w:rsidR="0081366D" w:rsidRPr="00E85FB5" w:rsidRDefault="0081366D" w:rsidP="00E85FB5">
      <w:r w:rsidRPr="00E85FB5">
        <w:t>«2. Другие виды государственной службы устанавливаются путем внесения изменений и дополнений в настоящий Закон»;</w:t>
      </w:r>
    </w:p>
    <w:p w:rsidR="0081366D" w:rsidRPr="00E85FB5" w:rsidRDefault="0081366D" w:rsidP="00E85FB5">
      <w:pPr>
        <w:pStyle w:val="Quote"/>
      </w:pPr>
      <w:r w:rsidRPr="00E85FB5">
        <w:t>4) пункт 1 статьи 4 изложить в следующей редакции:</w:t>
      </w:r>
    </w:p>
    <w:p w:rsidR="0081366D" w:rsidRPr="00E85FB5" w:rsidRDefault="0081366D" w:rsidP="00E85FB5">
      <w:r w:rsidRPr="00E85FB5">
        <w:t>«1. Законодательство Луганской Народной Республики о государственной службе состоит из Конституции Луганской Народной Республики, настоящего Закона, других законов и иных нормативных правовых актов Луганской Народной Республики»;</w:t>
      </w:r>
    </w:p>
    <w:p w:rsidR="0081366D" w:rsidRPr="00E85FB5" w:rsidRDefault="0081366D" w:rsidP="00E85FB5">
      <w:pPr>
        <w:pStyle w:val="Quote"/>
      </w:pPr>
      <w:r w:rsidRPr="00E85FB5">
        <w:t xml:space="preserve">5) статью 5 после слов </w:t>
      </w:r>
      <w:r w:rsidRPr="00E85FB5">
        <w:rPr>
          <w:i w:val="0"/>
        </w:rPr>
        <w:t>«Луганской Народной Республики»</w:t>
      </w:r>
      <w:r w:rsidRPr="00E85FB5">
        <w:t xml:space="preserve"> дополнить словами </w:t>
      </w:r>
      <w:r w:rsidRPr="00E85FB5">
        <w:rPr>
          <w:i w:val="0"/>
        </w:rPr>
        <w:t>«и лиц, замещающих государственные должности Луганской Народной Республики»</w:t>
      </w:r>
      <w:r w:rsidRPr="00E85FB5">
        <w:t>;</w:t>
      </w:r>
    </w:p>
    <w:p w:rsidR="0081366D" w:rsidRPr="00E85FB5" w:rsidRDefault="0081366D" w:rsidP="00E85FB5">
      <w:pPr>
        <w:pStyle w:val="Quote"/>
      </w:pPr>
      <w:r w:rsidRPr="00E85FB5">
        <w:t xml:space="preserve">6) в статье 6 слова </w:t>
      </w:r>
      <w:r w:rsidRPr="00E85FB5">
        <w:rPr>
          <w:i w:val="0"/>
        </w:rPr>
        <w:t>«предусмотренных законами и (или) нормативными правовыми актами главы Луганской Народной Республики, в Вооруженных Силах Луганской Народной Республики, других войсках, воинских (специальных) формированиях и органах, осуществляющих функции по обеспечению обороны и безопасности государства»</w:t>
      </w:r>
      <w:r w:rsidRPr="00E85FB5">
        <w:t xml:space="preserve"> заменить словами </w:t>
      </w:r>
      <w:r w:rsidRPr="00E85FB5">
        <w:rPr>
          <w:i w:val="0"/>
        </w:rPr>
        <w:t>«предусмотренных законами и (или) нормативными правовыми актами Главы Луганской Народной Республики, в Народной милиции Луганской Народной Республики, других созданных в соответствии с законами Луганской Народной Республики указами Главы Луганской Народной Республики воинских формированиях и органах, специальных формированиях, создаваемых на военное время в соответствии с законодательством Луганской Народной Республики в области обороны»</w:t>
      </w:r>
      <w:r w:rsidRPr="00E85FB5">
        <w:t>;</w:t>
      </w:r>
    </w:p>
    <w:p w:rsidR="0081366D" w:rsidRDefault="0081366D" w:rsidP="00E85FB5">
      <w:pPr>
        <w:pStyle w:val="Quote"/>
      </w:pPr>
      <w:r>
        <w:t>6-1) статью 8 изложить в следующей редакции:</w:t>
      </w:r>
    </w:p>
    <w:p w:rsidR="0081366D" w:rsidRPr="00E85FB5" w:rsidRDefault="0081366D" w:rsidP="00D66F37">
      <w:pPr>
        <w:spacing w:after="0"/>
        <w:rPr>
          <w:b/>
        </w:rPr>
      </w:pPr>
      <w:r w:rsidRPr="00E85FB5">
        <w:rPr>
          <w:b/>
        </w:rPr>
        <w:t>«Статья</w:t>
      </w:r>
      <w:r w:rsidRPr="00E85FB5">
        <w:rPr>
          <w:b/>
          <w:lang w:val="en-US"/>
        </w:rPr>
        <w:t> </w:t>
      </w:r>
      <w:r w:rsidRPr="00E85FB5">
        <w:rPr>
          <w:b/>
        </w:rPr>
        <w:t>8.</w:t>
      </w:r>
      <w:r w:rsidRPr="00E85FB5">
        <w:rPr>
          <w:b/>
          <w:lang w:val="en-US"/>
        </w:rPr>
        <w:t> </w:t>
      </w:r>
      <w:r w:rsidRPr="00E85FB5">
        <w:rPr>
          <w:b/>
        </w:rPr>
        <w:t xml:space="preserve">Служба гражданской защиты </w:t>
      </w:r>
    </w:p>
    <w:p w:rsidR="0081366D" w:rsidRPr="00E85FB5" w:rsidRDefault="0081366D" w:rsidP="00E85FB5">
      <w:r w:rsidRPr="00E85FB5">
        <w:t>Служба гражданской защиты - вид государственной службы, представляющей собой профессиональную служебную деятельность граждан на должностях службы гражданской защиты в системе исполнительного органа государственной власти, осуществляющего функции по выработке и реализации государственной политики в сфере гражданской защиты, призванной обеспечивать пожарную охрану, защиту населения и территорий от негативного влияния чрезвычайных ситуаций, предотвращения и реагирования на чрезвычайные ситуации, ликвидацию их последствий, а также в исполнительном органе государственной власти, осуществляющем функции по организации управления восстановлением систем и объектов жизнеобеспечения населения, объектов здравоохранения, образования, транспортной инфраструктуры (связи), социальной сферы, жилья и других объектов, пострадавших при ведении боевых действий, вследствие чрезвычайных ситуаций природного и техногенного характера, аварий (происшествий), влекущих нарушение нормальных условий жизнедеятельности населения. Таким гражданам присваиваются специальные звания.»;</w:t>
      </w:r>
    </w:p>
    <w:p w:rsidR="0081366D" w:rsidRPr="00E85FB5" w:rsidRDefault="0081366D" w:rsidP="00E85FB5">
      <w:pPr>
        <w:pStyle w:val="Quote"/>
      </w:pPr>
      <w:r>
        <w:t>7)</w:t>
      </w:r>
      <w:r>
        <w:rPr>
          <w:lang w:val="en-US"/>
        </w:rPr>
        <w:t> </w:t>
      </w:r>
      <w:r w:rsidRPr="00E85FB5">
        <w:t>в статье 9:</w:t>
      </w:r>
    </w:p>
    <w:p w:rsidR="0081366D" w:rsidRPr="00A35519" w:rsidRDefault="0081366D" w:rsidP="00E85FB5">
      <w:pPr>
        <w:pStyle w:val="Quote"/>
      </w:pPr>
      <w:r w:rsidRPr="00A35519">
        <w:t>а)</w:t>
      </w:r>
      <w:r>
        <w:rPr>
          <w:lang w:val="en-US"/>
        </w:rPr>
        <w:t> </w:t>
      </w:r>
      <w:r w:rsidRPr="00A35519">
        <w:t xml:space="preserve">в пункте 2 слова </w:t>
      </w:r>
      <w:r w:rsidRPr="00E85FB5">
        <w:rPr>
          <w:i w:val="0"/>
        </w:rPr>
        <w:t>«служба гражданской защиты»</w:t>
      </w:r>
      <w:r w:rsidRPr="00A35519">
        <w:t xml:space="preserve"> заменить словами </w:t>
      </w:r>
      <w:r w:rsidRPr="00E85FB5">
        <w:rPr>
          <w:i w:val="0"/>
        </w:rPr>
        <w:t>«должности службы гражданской защиты»;</w:t>
      </w:r>
    </w:p>
    <w:p w:rsidR="0081366D" w:rsidRDefault="0081366D" w:rsidP="00E85FB5">
      <w:pPr>
        <w:pStyle w:val="Quote"/>
      </w:pPr>
      <w:r>
        <w:t>б)</w:t>
      </w:r>
      <w:r>
        <w:rPr>
          <w:lang w:val="en-US"/>
        </w:rPr>
        <w:t> </w:t>
      </w:r>
      <w:r w:rsidRPr="00A35519">
        <w:t xml:space="preserve">в пункте 4 слова </w:t>
      </w:r>
      <w:r w:rsidRPr="00E85FB5">
        <w:rPr>
          <w:i w:val="0"/>
        </w:rPr>
        <w:t>«указом главы»</w:t>
      </w:r>
      <w:r w:rsidRPr="00A35519">
        <w:t xml:space="preserve"> заменить словами </w:t>
      </w:r>
      <w:r w:rsidRPr="00E85FB5">
        <w:rPr>
          <w:i w:val="0"/>
        </w:rPr>
        <w:t>«Указом Главы»</w:t>
      </w:r>
      <w:r w:rsidRPr="00A35519">
        <w:t>;</w:t>
      </w:r>
    </w:p>
    <w:p w:rsidR="0081366D" w:rsidRPr="00A35519" w:rsidRDefault="0081366D" w:rsidP="00E85FB5">
      <w:pPr>
        <w:pStyle w:val="Quote"/>
      </w:pPr>
      <w:r w:rsidRPr="00A35519">
        <w:t xml:space="preserve">8) в пункте 2 статьи 10 слово </w:t>
      </w:r>
      <w:r w:rsidRPr="00E85FB5">
        <w:rPr>
          <w:i w:val="0"/>
        </w:rPr>
        <w:t>«главой»</w:t>
      </w:r>
      <w:r w:rsidRPr="00A35519">
        <w:t xml:space="preserve"> заменить словом </w:t>
      </w:r>
      <w:r w:rsidRPr="00E85FB5">
        <w:rPr>
          <w:i w:val="0"/>
        </w:rPr>
        <w:t>«Главой»</w:t>
      </w:r>
      <w:r w:rsidRPr="00A35519">
        <w:t>;</w:t>
      </w:r>
    </w:p>
    <w:p w:rsidR="0081366D" w:rsidRPr="00A35519" w:rsidRDefault="0081366D" w:rsidP="00E85FB5">
      <w:pPr>
        <w:pStyle w:val="Quote"/>
      </w:pPr>
      <w:r w:rsidRPr="00A35519">
        <w:t>9) в статье 12:</w:t>
      </w:r>
    </w:p>
    <w:p w:rsidR="0081366D" w:rsidRPr="00A35519" w:rsidRDefault="0081366D" w:rsidP="00E85FB5">
      <w:pPr>
        <w:pStyle w:val="Quote"/>
      </w:pPr>
      <w:r>
        <w:t>а)</w:t>
      </w:r>
      <w:r>
        <w:rPr>
          <w:lang w:val="en-US"/>
        </w:rPr>
        <w:t> </w:t>
      </w:r>
      <w:r w:rsidRPr="00A35519">
        <w:t xml:space="preserve">в абзаце втором пункта 1 слово </w:t>
      </w:r>
      <w:r w:rsidRPr="00E85FB5">
        <w:rPr>
          <w:i w:val="0"/>
        </w:rPr>
        <w:t>«Созданием»</w:t>
      </w:r>
      <w:r w:rsidRPr="00A35519">
        <w:t xml:space="preserve"> заменить словом </w:t>
      </w:r>
      <w:r w:rsidRPr="00E85FB5">
        <w:rPr>
          <w:i w:val="0"/>
        </w:rPr>
        <w:t>«созданием»</w:t>
      </w:r>
      <w:r w:rsidRPr="00A35519">
        <w:t>;</w:t>
      </w:r>
    </w:p>
    <w:p w:rsidR="0081366D" w:rsidRPr="00A35519" w:rsidRDefault="0081366D" w:rsidP="00E85FB5">
      <w:pPr>
        <w:pStyle w:val="Quote"/>
      </w:pPr>
      <w:r>
        <w:t>б)</w:t>
      </w:r>
      <w:r>
        <w:rPr>
          <w:lang w:val="en-US"/>
        </w:rPr>
        <w:t> </w:t>
      </w:r>
      <w:r w:rsidRPr="00A35519">
        <w:t xml:space="preserve">в пункте 4 слова </w:t>
      </w:r>
      <w:r w:rsidRPr="00E85FB5">
        <w:rPr>
          <w:i w:val="0"/>
        </w:rPr>
        <w:t>«Переподготовка, повышение квалификации и стажировка»</w:t>
      </w:r>
      <w:r w:rsidRPr="00A35519">
        <w:t xml:space="preserve"> заменить словами </w:t>
      </w:r>
      <w:r w:rsidRPr="00E85FB5">
        <w:rPr>
          <w:i w:val="0"/>
        </w:rPr>
        <w:t>«Дополнительное профессиональное образование»</w:t>
      </w:r>
      <w:r w:rsidRPr="00A35519">
        <w:t xml:space="preserve">, слова </w:t>
      </w:r>
      <w:r w:rsidRPr="00E85FB5">
        <w:rPr>
          <w:i w:val="0"/>
        </w:rPr>
        <w:t>«в соответствии с нормами Законов о видах государственной службы»</w:t>
      </w:r>
      <w:r w:rsidRPr="00A35519">
        <w:t xml:space="preserve"> заменить слов</w:t>
      </w:r>
      <w:r>
        <w:t>ами</w:t>
      </w:r>
      <w:r w:rsidRPr="00A35519">
        <w:t xml:space="preserve"> </w:t>
      </w:r>
      <w:r w:rsidRPr="00E85FB5">
        <w:rPr>
          <w:i w:val="0"/>
        </w:rPr>
        <w:t>«в соответствии с законами и иными нормативными правовыми актами Луганской Народной Республики»</w:t>
      </w:r>
      <w:r w:rsidRPr="00A35519">
        <w:t>;</w:t>
      </w:r>
    </w:p>
    <w:p w:rsidR="0081366D" w:rsidRPr="00A35519" w:rsidRDefault="0081366D" w:rsidP="00E85FB5">
      <w:pPr>
        <w:pStyle w:val="Quote"/>
      </w:pPr>
      <w:r w:rsidRPr="00A35519">
        <w:t xml:space="preserve">10) в пункте 5 статьи 13 слово </w:t>
      </w:r>
      <w:r w:rsidRPr="00E85FB5">
        <w:rPr>
          <w:i w:val="0"/>
        </w:rPr>
        <w:t>«законом»</w:t>
      </w:r>
      <w:r w:rsidRPr="00A35519">
        <w:t xml:space="preserve"> заменить словом </w:t>
      </w:r>
      <w:r w:rsidRPr="00E85FB5">
        <w:rPr>
          <w:i w:val="0"/>
        </w:rPr>
        <w:t>«Законом»</w:t>
      </w:r>
      <w:r w:rsidRPr="00A35519">
        <w:t>;</w:t>
      </w:r>
    </w:p>
    <w:p w:rsidR="0081366D" w:rsidRPr="003733B7" w:rsidRDefault="0081366D" w:rsidP="00E85FB5">
      <w:pPr>
        <w:pStyle w:val="Quote"/>
      </w:pPr>
      <w:r>
        <w:t>11)</w:t>
      </w:r>
      <w:r>
        <w:rPr>
          <w:lang w:val="en-US"/>
        </w:rPr>
        <w:t> </w:t>
      </w:r>
      <w:r w:rsidRPr="00A35519">
        <w:t xml:space="preserve">в пункте 4 статьи 14 слова </w:t>
      </w:r>
      <w:r w:rsidRPr="00E85FB5">
        <w:rPr>
          <w:i w:val="0"/>
        </w:rPr>
        <w:t>«указом главы»</w:t>
      </w:r>
      <w:r w:rsidRPr="00A35519">
        <w:t xml:space="preserve"> заменить словами </w:t>
      </w:r>
      <w:r w:rsidRPr="00E85FB5">
        <w:rPr>
          <w:i w:val="0"/>
        </w:rPr>
        <w:t>«Указом Главы»</w:t>
      </w:r>
      <w:r w:rsidRPr="00A35519">
        <w:t>;</w:t>
      </w:r>
    </w:p>
    <w:p w:rsidR="0081366D" w:rsidRPr="00A35519" w:rsidRDefault="0081366D" w:rsidP="00E85FB5">
      <w:pPr>
        <w:pStyle w:val="Quote"/>
      </w:pPr>
      <w:r>
        <w:t>12)</w:t>
      </w:r>
      <w:r>
        <w:rPr>
          <w:lang w:val="en-US"/>
        </w:rPr>
        <w:t> </w:t>
      </w:r>
      <w:r w:rsidRPr="00A35519">
        <w:t>в пункте 5 статьи 15 исключить кавычки;</w:t>
      </w:r>
    </w:p>
    <w:p w:rsidR="0081366D" w:rsidRPr="00E85FB5" w:rsidRDefault="0081366D" w:rsidP="00E85FB5">
      <w:pPr>
        <w:pStyle w:val="Quote"/>
      </w:pPr>
      <w:r w:rsidRPr="00E85FB5">
        <w:t>13</w:t>
      </w:r>
      <w:r>
        <w:t>)</w:t>
      </w:r>
      <w:r>
        <w:rPr>
          <w:lang w:val="en-US"/>
        </w:rPr>
        <w:t> </w:t>
      </w:r>
      <w:r w:rsidRPr="00E85FB5">
        <w:t xml:space="preserve">в статье 17 слова </w:t>
      </w:r>
      <w:r w:rsidRPr="00E85FB5">
        <w:rPr>
          <w:i w:val="0"/>
        </w:rPr>
        <w:t>«переподготовки, повышения квалификации и стажировки»</w:t>
      </w:r>
      <w:r w:rsidRPr="00E85FB5">
        <w:t xml:space="preserve"> заменить словами </w:t>
      </w:r>
      <w:r w:rsidRPr="00E85FB5">
        <w:rPr>
          <w:i w:val="0"/>
        </w:rPr>
        <w:t>«дополнительного профессионального образования»</w:t>
      </w:r>
      <w:r w:rsidRPr="00E85FB5">
        <w:t>;</w:t>
      </w:r>
    </w:p>
    <w:p w:rsidR="0081366D" w:rsidRPr="00E85FB5" w:rsidRDefault="0081366D" w:rsidP="00E85FB5">
      <w:pPr>
        <w:pStyle w:val="Quote"/>
      </w:pPr>
      <w:r>
        <w:t>14) </w:t>
      </w:r>
      <w:r w:rsidRPr="00E85FB5">
        <w:t>в статье 18 исключить кавычки;</w:t>
      </w:r>
    </w:p>
    <w:p w:rsidR="0081366D" w:rsidRPr="00E85FB5" w:rsidRDefault="0081366D" w:rsidP="00E85FB5">
      <w:pPr>
        <w:pStyle w:val="Quote"/>
      </w:pPr>
      <w:r>
        <w:t>15) </w:t>
      </w:r>
      <w:r w:rsidRPr="00E85FB5">
        <w:t>статью 20 изложить в следующей редакции:</w:t>
      </w:r>
    </w:p>
    <w:p w:rsidR="0081366D" w:rsidRPr="00E85FB5" w:rsidRDefault="0081366D" w:rsidP="00E85FB5">
      <w:pPr>
        <w:rPr>
          <w:b/>
        </w:rPr>
      </w:pPr>
      <w:r w:rsidRPr="00E85FB5">
        <w:rPr>
          <w:b/>
        </w:rPr>
        <w:t>«Статья 20. Государственная служба в Луганской Народной Республике иностранных граждан</w:t>
      </w:r>
    </w:p>
    <w:p w:rsidR="0081366D" w:rsidRPr="00E85FB5" w:rsidRDefault="0081366D" w:rsidP="00E85FB5">
      <w:r w:rsidRPr="00E85FB5">
        <w:t>В Луганской Народной Республике соответствующим законом предусматривается поступление иностранных граждан на государственную службу и прохождение ими государственной службы.»;</w:t>
      </w:r>
    </w:p>
    <w:p w:rsidR="0081366D" w:rsidRPr="00A35519" w:rsidRDefault="0081366D" w:rsidP="00E85FB5">
      <w:pPr>
        <w:pStyle w:val="Quote"/>
      </w:pPr>
      <w:r>
        <w:t>16) </w:t>
      </w:r>
      <w:r w:rsidRPr="00A35519">
        <w:t>дополнить статьей 22 следующего содержания:</w:t>
      </w:r>
    </w:p>
    <w:p w:rsidR="0081366D" w:rsidRPr="00E85FB5" w:rsidRDefault="0081366D" w:rsidP="00E85FB5">
      <w:pPr>
        <w:rPr>
          <w:b/>
        </w:rPr>
      </w:pPr>
      <w:r w:rsidRPr="00E85FB5">
        <w:rPr>
          <w:b/>
        </w:rPr>
        <w:t>«Статья 22. Переходные положения</w:t>
      </w:r>
    </w:p>
    <w:p w:rsidR="0081366D" w:rsidRDefault="0081366D" w:rsidP="00E85FB5">
      <w:r>
        <w:t>1. До принятия и вступления в силу законов о видах государственной службы действуют законы и иные нормативные правовые акты Луганской Народной Республики, содержащие соответствующие нормы, регулирующие отношения, связанные с поступлением на государственную службу Луганской Народной Республики, ее прохождением и прекращением, в части, не противоречащей настоящему Закону.</w:t>
      </w:r>
    </w:p>
    <w:p w:rsidR="0081366D" w:rsidRDefault="0081366D" w:rsidP="00E85FB5">
      <w:r>
        <w:t>2. Установить, что до определения в законодательном порядке вопросов принадлежности к гражданству Луганской Народной Республики на государственную службу Луганской Народной Республики могут поступать граждане Украины и Российской Федерации, а</w:t>
      </w:r>
      <w:r w:rsidRPr="001F2723">
        <w:t xml:space="preserve"> </w:t>
      </w:r>
      <w:r>
        <w:t>по решению Главы Луганской Народной Республики – также граждане других государств и лица без гражданства.».</w:t>
      </w:r>
    </w:p>
    <w:p w:rsidR="0081366D" w:rsidRPr="00716F6C" w:rsidRDefault="0081366D" w:rsidP="00E85FB5">
      <w:pPr>
        <w:pStyle w:val="Heading2"/>
      </w:pPr>
      <w:r w:rsidRPr="00716F6C">
        <w:t>Статья</w:t>
      </w:r>
      <w:r w:rsidRPr="007C6FDA">
        <w:t> </w:t>
      </w:r>
      <w:r w:rsidRPr="00716F6C">
        <w:t>2</w:t>
      </w:r>
    </w:p>
    <w:p w:rsidR="0081366D" w:rsidRPr="00716F6C" w:rsidRDefault="0081366D" w:rsidP="00E85FB5">
      <w:r w:rsidRPr="00716F6C">
        <w:t>Настоящий Закон вступает в силу со дня, следующего за днем его опубликования.</w:t>
      </w:r>
    </w:p>
    <w:p w:rsidR="0081366D" w:rsidRDefault="0081366D" w:rsidP="00205AF9"/>
    <w:p w:rsidR="0081366D" w:rsidRPr="00716F6C" w:rsidRDefault="0081366D" w:rsidP="00205AF9"/>
    <w:p w:rsidR="0081366D" w:rsidRDefault="0081366D" w:rsidP="00E85FB5">
      <w:pPr>
        <w:widowControl w:val="0"/>
        <w:tabs>
          <w:tab w:val="left" w:pos="709"/>
        </w:tabs>
        <w:autoSpaceDE w:val="0"/>
        <w:autoSpaceDN w:val="0"/>
        <w:adjustRightInd w:val="0"/>
        <w:ind w:firstLine="0"/>
        <w:jc w:val="left"/>
      </w:pPr>
      <w:r w:rsidRPr="003C6542">
        <w:t>Глава</w:t>
      </w:r>
    </w:p>
    <w:p w:rsidR="0081366D" w:rsidRDefault="0081366D" w:rsidP="00E85FB5">
      <w:pPr>
        <w:widowControl w:val="0"/>
        <w:tabs>
          <w:tab w:val="left" w:pos="709"/>
        </w:tabs>
        <w:autoSpaceDE w:val="0"/>
        <w:autoSpaceDN w:val="0"/>
        <w:adjustRightInd w:val="0"/>
        <w:ind w:firstLine="0"/>
        <w:jc w:val="left"/>
      </w:pPr>
      <w:r w:rsidRPr="003C6542">
        <w:t>Луганской Народной Республики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3C6542">
        <w:t>И.</w:t>
      </w:r>
      <w:r>
        <w:t>В. </w:t>
      </w:r>
      <w:r w:rsidRPr="003C6542">
        <w:t>Плотницкий</w:t>
      </w:r>
    </w:p>
    <w:p w:rsidR="0081366D" w:rsidRDefault="0081366D" w:rsidP="0079562D"/>
    <w:p w:rsidR="0081366D" w:rsidRPr="0079562D" w:rsidRDefault="0081366D" w:rsidP="0079562D">
      <w:r w:rsidRPr="0079562D">
        <w:t>г. Луганск</w:t>
      </w:r>
    </w:p>
    <w:p w:rsidR="0081366D" w:rsidRPr="0079562D" w:rsidRDefault="0081366D" w:rsidP="0079562D">
      <w:del w:id="3" w:author="user" w:date="2015-08-06T13:40:00Z">
        <w:r w:rsidRPr="0079562D" w:rsidDel="00BB5EFF">
          <w:delText>«</w:delText>
        </w:r>
        <w:r w:rsidDel="00BB5EFF">
          <w:delText>_</w:delText>
        </w:r>
        <w:r w:rsidRPr="0079562D" w:rsidDel="00BB5EFF">
          <w:delText>___»______________ </w:delText>
        </w:r>
      </w:del>
      <w:ins w:id="4" w:author="user" w:date="2015-08-06T13:40:00Z">
        <w:r w:rsidRPr="0079562D">
          <w:t>«</w:t>
        </w:r>
        <w:r>
          <w:t>30</w:t>
        </w:r>
        <w:r w:rsidRPr="0079562D">
          <w:t>»</w:t>
        </w:r>
        <w:r>
          <w:t xml:space="preserve"> июля </w:t>
        </w:r>
      </w:ins>
      <w:r w:rsidRPr="0079562D">
        <w:t>20</w:t>
      </w:r>
      <w:del w:id="5" w:author="user" w:date="2015-08-06T13:40:00Z">
        <w:r w:rsidDel="00BB5EFF">
          <w:delText>___ </w:delText>
        </w:r>
      </w:del>
      <w:ins w:id="6" w:author="user" w:date="2015-08-06T13:40:00Z">
        <w:r>
          <w:t>15 </w:t>
        </w:r>
      </w:ins>
      <w:r w:rsidRPr="0079562D">
        <w:t>г</w:t>
      </w:r>
      <w:r>
        <w:t>ода</w:t>
      </w:r>
    </w:p>
    <w:p w:rsidR="0081366D" w:rsidRPr="0081366D" w:rsidRDefault="0081366D" w:rsidP="00024F2A">
      <w:pPr>
        <w:rPr>
          <w:lang w:val="en-US"/>
          <w:rPrChange w:id="7" w:author="user" w:date="2015-08-06T13:40:00Z">
            <w:rPr/>
          </w:rPrChange>
        </w:rPr>
      </w:pPr>
      <w:r w:rsidRPr="0079562D">
        <w:t xml:space="preserve">№ </w:t>
      </w:r>
      <w:del w:id="8" w:author="user" w:date="2015-08-06T13:40:00Z">
        <w:r w:rsidRPr="0079562D" w:rsidDel="00BB5EFF">
          <w:delText>_____________</w:delText>
        </w:r>
      </w:del>
      <w:ins w:id="9" w:author="user" w:date="2015-08-06T13:40:00Z">
        <w:r>
          <w:rPr>
            <w:lang w:val="en-US"/>
          </w:rPr>
          <w:t>48-II</w:t>
        </w:r>
      </w:ins>
    </w:p>
    <w:sectPr w:rsidR="0081366D" w:rsidRPr="0081366D" w:rsidSect="005A308B">
      <w:footerReference w:type="default" r:id="rId8"/>
      <w:pgSz w:w="11906" w:h="16838"/>
      <w:pgMar w:top="1134" w:right="850" w:bottom="1134" w:left="1701" w:header="0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66D" w:rsidRDefault="0081366D" w:rsidP="002E738A">
      <w:r>
        <w:separator/>
      </w:r>
    </w:p>
  </w:endnote>
  <w:endnote w:type="continuationSeparator" w:id="0">
    <w:p w:rsidR="0081366D" w:rsidRDefault="0081366D" w:rsidP="002E73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66D" w:rsidRPr="0079562D" w:rsidRDefault="0081366D" w:rsidP="0079562D">
    <w:pPr>
      <w:ind w:firstLine="0"/>
      <w:jc w:val="center"/>
      <w:rPr>
        <w:sz w:val="24"/>
        <w:szCs w:val="24"/>
      </w:rPr>
    </w:pPr>
    <w:r w:rsidRPr="0079562D">
      <w:rPr>
        <w:sz w:val="24"/>
        <w:szCs w:val="24"/>
      </w:rPr>
      <w:fldChar w:fldCharType="begin"/>
    </w:r>
    <w:r w:rsidRPr="0079562D">
      <w:rPr>
        <w:sz w:val="24"/>
        <w:szCs w:val="24"/>
      </w:rPr>
      <w:instrText>PAGE   \* MERGEFORMAT</w:instrText>
    </w:r>
    <w:r w:rsidRPr="0079562D">
      <w:rPr>
        <w:sz w:val="24"/>
        <w:szCs w:val="24"/>
      </w:rPr>
      <w:fldChar w:fldCharType="separate"/>
    </w:r>
    <w:r>
      <w:rPr>
        <w:noProof/>
        <w:sz w:val="24"/>
        <w:szCs w:val="24"/>
      </w:rPr>
      <w:t>4</w:t>
    </w:r>
    <w:r w:rsidRPr="0079562D">
      <w:rPr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66D" w:rsidRDefault="0081366D" w:rsidP="002E738A">
      <w:r>
        <w:separator/>
      </w:r>
    </w:p>
  </w:footnote>
  <w:footnote w:type="continuationSeparator" w:id="0">
    <w:p w:rsidR="0081366D" w:rsidRDefault="0081366D" w:rsidP="002E73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1304B"/>
    <w:multiLevelType w:val="hybridMultilevel"/>
    <w:tmpl w:val="D264D1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32125B"/>
    <w:multiLevelType w:val="hybridMultilevel"/>
    <w:tmpl w:val="AA200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CC374B"/>
    <w:multiLevelType w:val="multilevel"/>
    <w:tmpl w:val="10A60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>
    <w:nsid w:val="49D8292C"/>
    <w:multiLevelType w:val="multilevel"/>
    <w:tmpl w:val="505E9ED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>
    <w:nsid w:val="72031ED7"/>
    <w:multiLevelType w:val="multilevel"/>
    <w:tmpl w:val="9DAA2384"/>
    <w:lvl w:ilvl="0">
      <w:start w:val="1"/>
      <w:numFmt w:val="decimal"/>
      <w:suff w:val="space"/>
      <w:lvlText w:val="%1."/>
      <w:lvlJc w:val="center"/>
      <w:pPr>
        <w:ind w:left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>
      <w:start w:val="1"/>
      <w:numFmt w:val="decimal"/>
      <w:suff w:val="space"/>
      <w:lvlText w:val="%1.%2."/>
      <w:lvlJc w:val="center"/>
      <w:pPr>
        <w:ind w:left="113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center"/>
      <w:pPr>
        <w:ind w:left="1701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2268"/>
      </w:pPr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left="283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9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536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03"/>
      </w:pPr>
      <w:rPr>
        <w:rFonts w:cs="Times New Roman" w:hint="default"/>
      </w:rPr>
    </w:lvl>
  </w:abstractNum>
  <w:abstractNum w:abstractNumId="5">
    <w:nsid w:val="7D22624B"/>
    <w:multiLevelType w:val="hybridMultilevel"/>
    <w:tmpl w:val="49DAA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trackRevisions/>
  <w:documentProtection w:edit="trackedChanges" w:enforcement="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33F"/>
    <w:rsid w:val="00002B56"/>
    <w:rsid w:val="00007926"/>
    <w:rsid w:val="0001392C"/>
    <w:rsid w:val="00014A80"/>
    <w:rsid w:val="00015CFA"/>
    <w:rsid w:val="00024F2A"/>
    <w:rsid w:val="000310E7"/>
    <w:rsid w:val="00033DEE"/>
    <w:rsid w:val="000356B7"/>
    <w:rsid w:val="00052F45"/>
    <w:rsid w:val="00072E17"/>
    <w:rsid w:val="0008381F"/>
    <w:rsid w:val="0008482C"/>
    <w:rsid w:val="00084B27"/>
    <w:rsid w:val="0008509E"/>
    <w:rsid w:val="0008547E"/>
    <w:rsid w:val="00095F0E"/>
    <w:rsid w:val="000A61E0"/>
    <w:rsid w:val="000B6245"/>
    <w:rsid w:val="000B679E"/>
    <w:rsid w:val="000B7937"/>
    <w:rsid w:val="000C54A7"/>
    <w:rsid w:val="000C7885"/>
    <w:rsid w:val="000C7CD2"/>
    <w:rsid w:val="000E3374"/>
    <w:rsid w:val="000E481E"/>
    <w:rsid w:val="001045B0"/>
    <w:rsid w:val="001109B6"/>
    <w:rsid w:val="00114EB5"/>
    <w:rsid w:val="00117CE3"/>
    <w:rsid w:val="0012252E"/>
    <w:rsid w:val="00123554"/>
    <w:rsid w:val="00133581"/>
    <w:rsid w:val="001565F9"/>
    <w:rsid w:val="00161D21"/>
    <w:rsid w:val="0016277F"/>
    <w:rsid w:val="00167EF3"/>
    <w:rsid w:val="00172207"/>
    <w:rsid w:val="001743C9"/>
    <w:rsid w:val="00187B09"/>
    <w:rsid w:val="00193B3D"/>
    <w:rsid w:val="001A03B1"/>
    <w:rsid w:val="001B026B"/>
    <w:rsid w:val="001C05C3"/>
    <w:rsid w:val="001C1F1F"/>
    <w:rsid w:val="001C6BEF"/>
    <w:rsid w:val="001C77EB"/>
    <w:rsid w:val="001C792A"/>
    <w:rsid w:val="001D2605"/>
    <w:rsid w:val="001E3074"/>
    <w:rsid w:val="001E357D"/>
    <w:rsid w:val="001F2723"/>
    <w:rsid w:val="002000FB"/>
    <w:rsid w:val="0020075B"/>
    <w:rsid w:val="00203C5F"/>
    <w:rsid w:val="00205AF9"/>
    <w:rsid w:val="00207642"/>
    <w:rsid w:val="002127F2"/>
    <w:rsid w:val="00223875"/>
    <w:rsid w:val="0022408F"/>
    <w:rsid w:val="0022486D"/>
    <w:rsid w:val="0022570B"/>
    <w:rsid w:val="00230EA4"/>
    <w:rsid w:val="00240536"/>
    <w:rsid w:val="00243BB3"/>
    <w:rsid w:val="00251039"/>
    <w:rsid w:val="00253BA7"/>
    <w:rsid w:val="00254A5B"/>
    <w:rsid w:val="0025650C"/>
    <w:rsid w:val="00274407"/>
    <w:rsid w:val="002826C7"/>
    <w:rsid w:val="00282B05"/>
    <w:rsid w:val="00290B9B"/>
    <w:rsid w:val="002963D4"/>
    <w:rsid w:val="00296AB7"/>
    <w:rsid w:val="002A13E9"/>
    <w:rsid w:val="002B0714"/>
    <w:rsid w:val="002B53CE"/>
    <w:rsid w:val="002D50AE"/>
    <w:rsid w:val="002E738A"/>
    <w:rsid w:val="002F142B"/>
    <w:rsid w:val="002F1C40"/>
    <w:rsid w:val="002F3BC8"/>
    <w:rsid w:val="002F40FB"/>
    <w:rsid w:val="002F6CCF"/>
    <w:rsid w:val="00304659"/>
    <w:rsid w:val="003051F7"/>
    <w:rsid w:val="00310CBC"/>
    <w:rsid w:val="00320002"/>
    <w:rsid w:val="00330063"/>
    <w:rsid w:val="003351F4"/>
    <w:rsid w:val="00347EC7"/>
    <w:rsid w:val="00360A37"/>
    <w:rsid w:val="003629A9"/>
    <w:rsid w:val="003654C8"/>
    <w:rsid w:val="00366407"/>
    <w:rsid w:val="003711E9"/>
    <w:rsid w:val="00371A48"/>
    <w:rsid w:val="003733B7"/>
    <w:rsid w:val="003766CB"/>
    <w:rsid w:val="0038101B"/>
    <w:rsid w:val="00387B35"/>
    <w:rsid w:val="00390535"/>
    <w:rsid w:val="00390DE8"/>
    <w:rsid w:val="003A268E"/>
    <w:rsid w:val="003A45BC"/>
    <w:rsid w:val="003B1458"/>
    <w:rsid w:val="003B4D48"/>
    <w:rsid w:val="003B5144"/>
    <w:rsid w:val="003C6542"/>
    <w:rsid w:val="003C739D"/>
    <w:rsid w:val="003D0FF1"/>
    <w:rsid w:val="003D7DAD"/>
    <w:rsid w:val="003E4754"/>
    <w:rsid w:val="00406616"/>
    <w:rsid w:val="0041145C"/>
    <w:rsid w:val="0041179C"/>
    <w:rsid w:val="0041655D"/>
    <w:rsid w:val="00422F26"/>
    <w:rsid w:val="00424179"/>
    <w:rsid w:val="00424375"/>
    <w:rsid w:val="0043099F"/>
    <w:rsid w:val="00434614"/>
    <w:rsid w:val="004358DA"/>
    <w:rsid w:val="00442C2C"/>
    <w:rsid w:val="00451C16"/>
    <w:rsid w:val="00451EDA"/>
    <w:rsid w:val="00453F91"/>
    <w:rsid w:val="00454CC0"/>
    <w:rsid w:val="00454EE9"/>
    <w:rsid w:val="00456AE6"/>
    <w:rsid w:val="004800BD"/>
    <w:rsid w:val="00487280"/>
    <w:rsid w:val="00493BC8"/>
    <w:rsid w:val="00495015"/>
    <w:rsid w:val="004A1393"/>
    <w:rsid w:val="004A4CBE"/>
    <w:rsid w:val="004B2331"/>
    <w:rsid w:val="004B54C8"/>
    <w:rsid w:val="004C40DC"/>
    <w:rsid w:val="004C43BE"/>
    <w:rsid w:val="004C48BE"/>
    <w:rsid w:val="004D0187"/>
    <w:rsid w:val="004D6718"/>
    <w:rsid w:val="004E44C3"/>
    <w:rsid w:val="004E5B44"/>
    <w:rsid w:val="004E65EC"/>
    <w:rsid w:val="004F0375"/>
    <w:rsid w:val="004F6D16"/>
    <w:rsid w:val="005009A9"/>
    <w:rsid w:val="00506AF0"/>
    <w:rsid w:val="005145F9"/>
    <w:rsid w:val="00517AC7"/>
    <w:rsid w:val="005214EC"/>
    <w:rsid w:val="00521B8E"/>
    <w:rsid w:val="00530BD9"/>
    <w:rsid w:val="005336DC"/>
    <w:rsid w:val="00534BD0"/>
    <w:rsid w:val="0053776E"/>
    <w:rsid w:val="005578D8"/>
    <w:rsid w:val="0056035A"/>
    <w:rsid w:val="00573D62"/>
    <w:rsid w:val="00574742"/>
    <w:rsid w:val="00574F86"/>
    <w:rsid w:val="00577455"/>
    <w:rsid w:val="00585CF8"/>
    <w:rsid w:val="005923B4"/>
    <w:rsid w:val="005956CD"/>
    <w:rsid w:val="005A0410"/>
    <w:rsid w:val="005A1699"/>
    <w:rsid w:val="005A308B"/>
    <w:rsid w:val="005A3E54"/>
    <w:rsid w:val="005B1FDD"/>
    <w:rsid w:val="005C08DC"/>
    <w:rsid w:val="005C0CA9"/>
    <w:rsid w:val="005C5C3A"/>
    <w:rsid w:val="005D4B84"/>
    <w:rsid w:val="005F46AB"/>
    <w:rsid w:val="005F4C57"/>
    <w:rsid w:val="005F5C22"/>
    <w:rsid w:val="00601780"/>
    <w:rsid w:val="0060201B"/>
    <w:rsid w:val="006175A1"/>
    <w:rsid w:val="0062026C"/>
    <w:rsid w:val="00626C79"/>
    <w:rsid w:val="00633D36"/>
    <w:rsid w:val="00634ACC"/>
    <w:rsid w:val="00637D39"/>
    <w:rsid w:val="00641505"/>
    <w:rsid w:val="006427AC"/>
    <w:rsid w:val="00646A3F"/>
    <w:rsid w:val="006505A6"/>
    <w:rsid w:val="00655E3E"/>
    <w:rsid w:val="006639BA"/>
    <w:rsid w:val="00664BCC"/>
    <w:rsid w:val="00666FA1"/>
    <w:rsid w:val="00667C94"/>
    <w:rsid w:val="0067723C"/>
    <w:rsid w:val="0068637E"/>
    <w:rsid w:val="00692734"/>
    <w:rsid w:val="006A2807"/>
    <w:rsid w:val="006C1FAE"/>
    <w:rsid w:val="006C53CD"/>
    <w:rsid w:val="006D2092"/>
    <w:rsid w:val="006E4F46"/>
    <w:rsid w:val="006E50DD"/>
    <w:rsid w:val="006E6641"/>
    <w:rsid w:val="006E7174"/>
    <w:rsid w:val="006F04D5"/>
    <w:rsid w:val="006F5595"/>
    <w:rsid w:val="00706F61"/>
    <w:rsid w:val="0070722B"/>
    <w:rsid w:val="00716F6C"/>
    <w:rsid w:val="007255B5"/>
    <w:rsid w:val="00742D31"/>
    <w:rsid w:val="007458A9"/>
    <w:rsid w:val="0074606B"/>
    <w:rsid w:val="007651C7"/>
    <w:rsid w:val="0079562D"/>
    <w:rsid w:val="007A433F"/>
    <w:rsid w:val="007B0EDF"/>
    <w:rsid w:val="007B1824"/>
    <w:rsid w:val="007B3BDF"/>
    <w:rsid w:val="007B7F42"/>
    <w:rsid w:val="007C6E53"/>
    <w:rsid w:val="007C6FDA"/>
    <w:rsid w:val="007E305C"/>
    <w:rsid w:val="007E364A"/>
    <w:rsid w:val="007E56F4"/>
    <w:rsid w:val="007E79FF"/>
    <w:rsid w:val="007F3CB4"/>
    <w:rsid w:val="007F6931"/>
    <w:rsid w:val="0081366D"/>
    <w:rsid w:val="00813B51"/>
    <w:rsid w:val="0082307F"/>
    <w:rsid w:val="00826B4A"/>
    <w:rsid w:val="00832529"/>
    <w:rsid w:val="00866B70"/>
    <w:rsid w:val="00870AF1"/>
    <w:rsid w:val="00877841"/>
    <w:rsid w:val="00891A6C"/>
    <w:rsid w:val="00891DF0"/>
    <w:rsid w:val="00893515"/>
    <w:rsid w:val="0089586B"/>
    <w:rsid w:val="008A4361"/>
    <w:rsid w:val="008A5560"/>
    <w:rsid w:val="008B217F"/>
    <w:rsid w:val="008B5A24"/>
    <w:rsid w:val="008B5DFD"/>
    <w:rsid w:val="008C009C"/>
    <w:rsid w:val="008C1C61"/>
    <w:rsid w:val="008C36C3"/>
    <w:rsid w:val="008D3F1E"/>
    <w:rsid w:val="008D55C9"/>
    <w:rsid w:val="008E2232"/>
    <w:rsid w:val="008E52D7"/>
    <w:rsid w:val="008F3303"/>
    <w:rsid w:val="008F543E"/>
    <w:rsid w:val="00901AA5"/>
    <w:rsid w:val="00906DC3"/>
    <w:rsid w:val="009165F1"/>
    <w:rsid w:val="00921B93"/>
    <w:rsid w:val="009342F1"/>
    <w:rsid w:val="00936776"/>
    <w:rsid w:val="00936ED9"/>
    <w:rsid w:val="009412BB"/>
    <w:rsid w:val="009443D3"/>
    <w:rsid w:val="00944DDE"/>
    <w:rsid w:val="00954B76"/>
    <w:rsid w:val="00955AA0"/>
    <w:rsid w:val="00963FB1"/>
    <w:rsid w:val="0097322F"/>
    <w:rsid w:val="0098388C"/>
    <w:rsid w:val="00990888"/>
    <w:rsid w:val="009A2653"/>
    <w:rsid w:val="009A6C48"/>
    <w:rsid w:val="009B320F"/>
    <w:rsid w:val="009B3398"/>
    <w:rsid w:val="009B6892"/>
    <w:rsid w:val="009C56CD"/>
    <w:rsid w:val="009C66B7"/>
    <w:rsid w:val="009D5FCF"/>
    <w:rsid w:val="009E0B1B"/>
    <w:rsid w:val="009F4979"/>
    <w:rsid w:val="009F5893"/>
    <w:rsid w:val="00A1203E"/>
    <w:rsid w:val="00A15F6F"/>
    <w:rsid w:val="00A32AA3"/>
    <w:rsid w:val="00A33CE3"/>
    <w:rsid w:val="00A35519"/>
    <w:rsid w:val="00A4132D"/>
    <w:rsid w:val="00A43C9B"/>
    <w:rsid w:val="00A4666A"/>
    <w:rsid w:val="00A63F66"/>
    <w:rsid w:val="00A66786"/>
    <w:rsid w:val="00A71016"/>
    <w:rsid w:val="00A7107B"/>
    <w:rsid w:val="00A832FA"/>
    <w:rsid w:val="00A84F81"/>
    <w:rsid w:val="00A854B2"/>
    <w:rsid w:val="00A956DD"/>
    <w:rsid w:val="00AA1579"/>
    <w:rsid w:val="00AA6740"/>
    <w:rsid w:val="00AB16EA"/>
    <w:rsid w:val="00AB3A18"/>
    <w:rsid w:val="00AC0344"/>
    <w:rsid w:val="00AC144F"/>
    <w:rsid w:val="00AC3501"/>
    <w:rsid w:val="00AC36BC"/>
    <w:rsid w:val="00AC57F7"/>
    <w:rsid w:val="00AD0401"/>
    <w:rsid w:val="00AD70AC"/>
    <w:rsid w:val="00AF0C6D"/>
    <w:rsid w:val="00AF68C2"/>
    <w:rsid w:val="00B06444"/>
    <w:rsid w:val="00B24F62"/>
    <w:rsid w:val="00B2521E"/>
    <w:rsid w:val="00B25490"/>
    <w:rsid w:val="00B32363"/>
    <w:rsid w:val="00B32CAA"/>
    <w:rsid w:val="00B351AB"/>
    <w:rsid w:val="00B37B0E"/>
    <w:rsid w:val="00B43C91"/>
    <w:rsid w:val="00B54EF1"/>
    <w:rsid w:val="00B557EA"/>
    <w:rsid w:val="00B5590D"/>
    <w:rsid w:val="00B63CD8"/>
    <w:rsid w:val="00B65887"/>
    <w:rsid w:val="00B67A1B"/>
    <w:rsid w:val="00B7078D"/>
    <w:rsid w:val="00B7079B"/>
    <w:rsid w:val="00B73BF0"/>
    <w:rsid w:val="00B73CC4"/>
    <w:rsid w:val="00B82F34"/>
    <w:rsid w:val="00B871FB"/>
    <w:rsid w:val="00B8791F"/>
    <w:rsid w:val="00B87932"/>
    <w:rsid w:val="00B87F72"/>
    <w:rsid w:val="00B90787"/>
    <w:rsid w:val="00BA1E9F"/>
    <w:rsid w:val="00BA482A"/>
    <w:rsid w:val="00BA6E63"/>
    <w:rsid w:val="00BA7193"/>
    <w:rsid w:val="00BB2640"/>
    <w:rsid w:val="00BB5EFF"/>
    <w:rsid w:val="00BB632E"/>
    <w:rsid w:val="00BB6669"/>
    <w:rsid w:val="00BC30C2"/>
    <w:rsid w:val="00BC53EC"/>
    <w:rsid w:val="00BC6E6F"/>
    <w:rsid w:val="00BD4E2B"/>
    <w:rsid w:val="00BE36F9"/>
    <w:rsid w:val="00BE789C"/>
    <w:rsid w:val="00BF226F"/>
    <w:rsid w:val="00BF2A4A"/>
    <w:rsid w:val="00BF53C2"/>
    <w:rsid w:val="00C00BFC"/>
    <w:rsid w:val="00C00EAD"/>
    <w:rsid w:val="00C21572"/>
    <w:rsid w:val="00C22BF3"/>
    <w:rsid w:val="00C27057"/>
    <w:rsid w:val="00C27D43"/>
    <w:rsid w:val="00C52D45"/>
    <w:rsid w:val="00C53068"/>
    <w:rsid w:val="00C64A0A"/>
    <w:rsid w:val="00C70449"/>
    <w:rsid w:val="00C866B8"/>
    <w:rsid w:val="00C9094D"/>
    <w:rsid w:val="00C92B2C"/>
    <w:rsid w:val="00C9407C"/>
    <w:rsid w:val="00C94752"/>
    <w:rsid w:val="00C96BF5"/>
    <w:rsid w:val="00CA22DA"/>
    <w:rsid w:val="00CA75B0"/>
    <w:rsid w:val="00CC2720"/>
    <w:rsid w:val="00CC3B1B"/>
    <w:rsid w:val="00CC3C7C"/>
    <w:rsid w:val="00CC4100"/>
    <w:rsid w:val="00CC7A37"/>
    <w:rsid w:val="00CD4CA7"/>
    <w:rsid w:val="00CE188F"/>
    <w:rsid w:val="00CE3770"/>
    <w:rsid w:val="00CE6B1C"/>
    <w:rsid w:val="00D00069"/>
    <w:rsid w:val="00D07B84"/>
    <w:rsid w:val="00D1375C"/>
    <w:rsid w:val="00D15E7A"/>
    <w:rsid w:val="00D21165"/>
    <w:rsid w:val="00D339D7"/>
    <w:rsid w:val="00D41350"/>
    <w:rsid w:val="00D50CC8"/>
    <w:rsid w:val="00D532F9"/>
    <w:rsid w:val="00D6034D"/>
    <w:rsid w:val="00D64C33"/>
    <w:rsid w:val="00D66F37"/>
    <w:rsid w:val="00D71C36"/>
    <w:rsid w:val="00D75B21"/>
    <w:rsid w:val="00D7720F"/>
    <w:rsid w:val="00D9040B"/>
    <w:rsid w:val="00D91307"/>
    <w:rsid w:val="00D92176"/>
    <w:rsid w:val="00D944C4"/>
    <w:rsid w:val="00D959FA"/>
    <w:rsid w:val="00DA4ACE"/>
    <w:rsid w:val="00DA509B"/>
    <w:rsid w:val="00DB04B4"/>
    <w:rsid w:val="00DB0847"/>
    <w:rsid w:val="00DB7F58"/>
    <w:rsid w:val="00DC17DE"/>
    <w:rsid w:val="00DD3A8C"/>
    <w:rsid w:val="00DF2B67"/>
    <w:rsid w:val="00DF7AC8"/>
    <w:rsid w:val="00E00DCC"/>
    <w:rsid w:val="00E2794F"/>
    <w:rsid w:val="00E46F1D"/>
    <w:rsid w:val="00E7186D"/>
    <w:rsid w:val="00E73F6D"/>
    <w:rsid w:val="00E7449D"/>
    <w:rsid w:val="00E7453E"/>
    <w:rsid w:val="00E7713E"/>
    <w:rsid w:val="00E7727D"/>
    <w:rsid w:val="00E80977"/>
    <w:rsid w:val="00E85060"/>
    <w:rsid w:val="00E85FB5"/>
    <w:rsid w:val="00E945AF"/>
    <w:rsid w:val="00EA4048"/>
    <w:rsid w:val="00EA5CE2"/>
    <w:rsid w:val="00EB1D24"/>
    <w:rsid w:val="00EB75CA"/>
    <w:rsid w:val="00EC2128"/>
    <w:rsid w:val="00EC6099"/>
    <w:rsid w:val="00EC785D"/>
    <w:rsid w:val="00ED0CE0"/>
    <w:rsid w:val="00ED6676"/>
    <w:rsid w:val="00EE5FCC"/>
    <w:rsid w:val="00F0687A"/>
    <w:rsid w:val="00F167E4"/>
    <w:rsid w:val="00F219D7"/>
    <w:rsid w:val="00F22C09"/>
    <w:rsid w:val="00F24686"/>
    <w:rsid w:val="00F262D5"/>
    <w:rsid w:val="00F269EA"/>
    <w:rsid w:val="00F26E93"/>
    <w:rsid w:val="00F42727"/>
    <w:rsid w:val="00F45986"/>
    <w:rsid w:val="00F47DDE"/>
    <w:rsid w:val="00F51B4E"/>
    <w:rsid w:val="00F57EBB"/>
    <w:rsid w:val="00F62E8B"/>
    <w:rsid w:val="00F6543E"/>
    <w:rsid w:val="00F7086B"/>
    <w:rsid w:val="00F8004F"/>
    <w:rsid w:val="00F834F1"/>
    <w:rsid w:val="00F8733F"/>
    <w:rsid w:val="00F94494"/>
    <w:rsid w:val="00FB6EA9"/>
    <w:rsid w:val="00FC5274"/>
    <w:rsid w:val="00FC57E5"/>
    <w:rsid w:val="00FD5CB6"/>
    <w:rsid w:val="00FE0C31"/>
    <w:rsid w:val="00FE2C3A"/>
    <w:rsid w:val="00FE3213"/>
    <w:rsid w:val="00FE50BB"/>
    <w:rsid w:val="00FE6C89"/>
    <w:rsid w:val="00FF7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uiPriority="0" w:unhideWhenUsed="1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8A5560"/>
    <w:pPr>
      <w:spacing w:after="200" w:line="276" w:lineRule="auto"/>
      <w:ind w:firstLine="709"/>
      <w:contextualSpacing/>
      <w:jc w:val="both"/>
    </w:pPr>
    <w:rPr>
      <w:rFonts w:ascii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A308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Heading2">
    <w:name w:val="heading 2"/>
    <w:aliases w:val="Статья"/>
    <w:basedOn w:val="Normal"/>
    <w:next w:val="Normal"/>
    <w:link w:val="Heading2Char"/>
    <w:uiPriority w:val="99"/>
    <w:qFormat/>
    <w:rsid w:val="008A5560"/>
    <w:pPr>
      <w:keepNext/>
      <w:keepLines/>
      <w:outlineLvl w:val="1"/>
    </w:pPr>
    <w:rPr>
      <w:b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8A556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8A5560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8A5560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8A556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8A5560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8A5560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308B"/>
    <w:rPr>
      <w:rFonts w:ascii="Cambria" w:hAnsi="Cambria" w:cs="Times New Roman"/>
      <w:b/>
      <w:kern w:val="32"/>
      <w:sz w:val="32"/>
      <w:lang w:eastAsia="en-US"/>
    </w:rPr>
  </w:style>
  <w:style w:type="character" w:customStyle="1" w:styleId="Heading2Char">
    <w:name w:val="Heading 2 Char"/>
    <w:aliases w:val="Статья Char"/>
    <w:basedOn w:val="DefaultParagraphFont"/>
    <w:link w:val="Heading2"/>
    <w:uiPriority w:val="99"/>
    <w:locked/>
    <w:rsid w:val="008A5560"/>
    <w:rPr>
      <w:rFonts w:ascii="Times New Roman" w:hAnsi="Times New Roman"/>
      <w:b/>
      <w:sz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A5560"/>
    <w:rPr>
      <w:rFonts w:ascii="Cambria" w:hAnsi="Cambria"/>
      <w:b/>
      <w:i/>
      <w:color w:val="4F81BD"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A5560"/>
    <w:rPr>
      <w:rFonts w:ascii="Cambria" w:hAnsi="Cambria"/>
      <w:color w:val="243F60"/>
      <w:sz w:val="2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A5560"/>
    <w:rPr>
      <w:rFonts w:ascii="Cambria" w:hAnsi="Cambria"/>
      <w:i/>
      <w:color w:val="243F60"/>
      <w:sz w:val="28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A5560"/>
    <w:rPr>
      <w:rFonts w:ascii="Cambria" w:hAnsi="Cambria"/>
      <w:i/>
      <w:color w:val="404040"/>
      <w:sz w:val="28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A5560"/>
    <w:rPr>
      <w:rFonts w:ascii="Cambria" w:hAnsi="Cambria"/>
      <w:color w:val="40404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A5560"/>
    <w:rPr>
      <w:rFonts w:ascii="Cambria" w:hAnsi="Cambria"/>
      <w:i/>
      <w:color w:val="404040"/>
    </w:rPr>
  </w:style>
  <w:style w:type="paragraph" w:styleId="BalloonText">
    <w:name w:val="Balloon Text"/>
    <w:basedOn w:val="Normal"/>
    <w:link w:val="BalloonTextChar"/>
    <w:uiPriority w:val="99"/>
    <w:semiHidden/>
    <w:rsid w:val="00F8733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733F"/>
    <w:rPr>
      <w:rFonts w:ascii="Tahoma" w:hAnsi="Tahoma" w:cs="Times New Roman"/>
      <w:sz w:val="16"/>
    </w:rPr>
  </w:style>
  <w:style w:type="paragraph" w:styleId="NormalWeb">
    <w:name w:val="Normal (Web)"/>
    <w:basedOn w:val="Normal"/>
    <w:uiPriority w:val="99"/>
    <w:rsid w:val="00646A3F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C21572"/>
    <w:pPr>
      <w:ind w:left="720"/>
    </w:pPr>
  </w:style>
  <w:style w:type="character" w:styleId="Strong">
    <w:name w:val="Strong"/>
    <w:aliases w:val="ЛНР"/>
    <w:basedOn w:val="DefaultParagraphFont"/>
    <w:uiPriority w:val="99"/>
    <w:qFormat/>
    <w:rsid w:val="00C21572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rsid w:val="00C21572"/>
    <w:pPr>
      <w:shd w:val="clear" w:color="auto" w:fill="FFFFFF"/>
      <w:spacing w:after="240" w:line="274" w:lineRule="exact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21572"/>
    <w:rPr>
      <w:rFonts w:ascii="Times New Roman" w:hAnsi="Times New Roman" w:cs="Times New Roman"/>
      <w:shd w:val="clear" w:color="auto" w:fill="FFFFFF"/>
    </w:rPr>
  </w:style>
  <w:style w:type="character" w:customStyle="1" w:styleId="12">
    <w:name w:val="Основной текст + Полужирный12"/>
    <w:aliases w:val="Интервал 0 pt14"/>
    <w:uiPriority w:val="99"/>
    <w:rsid w:val="0056035A"/>
    <w:rPr>
      <w:rFonts w:ascii="Times New Roman" w:hAnsi="Times New Roman"/>
      <w:b/>
      <w:spacing w:val="10"/>
      <w:sz w:val="22"/>
    </w:rPr>
  </w:style>
  <w:style w:type="paragraph" w:styleId="NoSpacing">
    <w:name w:val="No Spacing"/>
    <w:uiPriority w:val="99"/>
    <w:qFormat/>
    <w:rsid w:val="00C00BFC"/>
    <w:pPr>
      <w:spacing w:after="200" w:line="276" w:lineRule="auto"/>
    </w:pPr>
    <w:rPr>
      <w:rFonts w:cs="Calibri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2F6CC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71C36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651C7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D71C36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CE18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CE188F"/>
    <w:rPr>
      <w:rFonts w:ascii="Courier New" w:hAnsi="Courier New" w:cs="Times New Roman"/>
    </w:rPr>
  </w:style>
  <w:style w:type="character" w:customStyle="1" w:styleId="a0">
    <w:name w:val="Знак Знак"/>
    <w:uiPriority w:val="99"/>
    <w:rsid w:val="00CE188F"/>
    <w:rPr>
      <w:sz w:val="28"/>
      <w:shd w:val="clear" w:color="auto" w:fill="FFFFFF"/>
    </w:rPr>
  </w:style>
  <w:style w:type="paragraph" w:customStyle="1" w:styleId="1">
    <w:name w:val="Абзац списка1"/>
    <w:basedOn w:val="Normal"/>
    <w:uiPriority w:val="99"/>
    <w:rsid w:val="00A7107B"/>
    <w:pPr>
      <w:ind w:left="720"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rsid w:val="009A6C48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87932"/>
    <w:rPr>
      <w:rFonts w:cs="Times New Roman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8A5560"/>
    <w:pPr>
      <w:ind w:firstLine="0"/>
      <w:jc w:val="center"/>
      <w:outlineLvl w:val="0"/>
    </w:pPr>
    <w:rPr>
      <w:rFonts w:eastAsia="Times New Roman"/>
      <w:b/>
      <w:kern w:val="28"/>
      <w:szCs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8A5560"/>
    <w:rPr>
      <w:rFonts w:ascii="Times New Roman" w:hAnsi="Times New Roman"/>
      <w:b/>
      <w:kern w:val="28"/>
      <w:sz w:val="36"/>
    </w:rPr>
  </w:style>
  <w:style w:type="paragraph" w:customStyle="1" w:styleId="a1">
    <w:name w:val="закон"/>
    <w:basedOn w:val="Normal"/>
    <w:next w:val="Heading1"/>
    <w:link w:val="a2"/>
    <w:uiPriority w:val="99"/>
    <w:rsid w:val="008A5560"/>
    <w:pPr>
      <w:spacing w:after="1200"/>
      <w:ind w:firstLine="0"/>
      <w:jc w:val="center"/>
    </w:pPr>
    <w:rPr>
      <w:b/>
      <w:caps/>
      <w:spacing w:val="40"/>
      <w:sz w:val="44"/>
      <w:szCs w:val="40"/>
    </w:rPr>
  </w:style>
  <w:style w:type="character" w:customStyle="1" w:styleId="a2">
    <w:name w:val="закон Знак"/>
    <w:link w:val="a1"/>
    <w:uiPriority w:val="99"/>
    <w:locked/>
    <w:rsid w:val="008A5560"/>
    <w:rPr>
      <w:rFonts w:ascii="Times New Roman" w:hAnsi="Times New Roman"/>
      <w:b/>
      <w:caps/>
      <w:spacing w:val="40"/>
      <w:sz w:val="40"/>
    </w:rPr>
  </w:style>
  <w:style w:type="paragraph" w:customStyle="1" w:styleId="a3">
    <w:name w:val="ЛНР шапка"/>
    <w:basedOn w:val="Normal"/>
    <w:link w:val="a4"/>
    <w:uiPriority w:val="99"/>
    <w:rsid w:val="008A5560"/>
    <w:pPr>
      <w:spacing w:after="400"/>
      <w:ind w:firstLine="0"/>
      <w:contextualSpacing w:val="0"/>
      <w:jc w:val="center"/>
    </w:pPr>
    <w:rPr>
      <w:b/>
      <w:caps/>
      <w:spacing w:val="40"/>
    </w:rPr>
  </w:style>
  <w:style w:type="character" w:customStyle="1" w:styleId="a4">
    <w:name w:val="ЛНР шапка Знак"/>
    <w:link w:val="a3"/>
    <w:uiPriority w:val="99"/>
    <w:locked/>
    <w:rsid w:val="008A5560"/>
    <w:rPr>
      <w:rFonts w:ascii="Times New Roman" w:hAnsi="Times New Roman"/>
      <w:b/>
      <w:caps/>
      <w:spacing w:val="40"/>
      <w:sz w:val="28"/>
    </w:rPr>
  </w:style>
  <w:style w:type="paragraph" w:customStyle="1" w:styleId="a5">
    <w:name w:val="Раздел"/>
    <w:basedOn w:val="Normal"/>
    <w:link w:val="a6"/>
    <w:uiPriority w:val="99"/>
    <w:rsid w:val="008A5560"/>
    <w:pPr>
      <w:keepNext/>
      <w:keepLines/>
      <w:ind w:firstLine="0"/>
      <w:contextualSpacing w:val="0"/>
      <w:jc w:val="center"/>
      <w:outlineLvl w:val="0"/>
    </w:pPr>
    <w:rPr>
      <w:b/>
      <w:caps/>
    </w:rPr>
  </w:style>
  <w:style w:type="character" w:customStyle="1" w:styleId="a6">
    <w:name w:val="Раздел Знак"/>
    <w:link w:val="a5"/>
    <w:uiPriority w:val="99"/>
    <w:locked/>
    <w:rsid w:val="008A5560"/>
    <w:rPr>
      <w:rFonts w:ascii="Times New Roman" w:hAnsi="Times New Roman"/>
      <w:b/>
      <w:caps/>
      <w:sz w:val="28"/>
    </w:rPr>
  </w:style>
  <w:style w:type="paragraph" w:customStyle="1" w:styleId="a7">
    <w:name w:val="Глава"/>
    <w:basedOn w:val="Normal"/>
    <w:link w:val="a8"/>
    <w:uiPriority w:val="99"/>
    <w:rsid w:val="008A5560"/>
    <w:pPr>
      <w:keepNext/>
      <w:keepLines/>
      <w:ind w:firstLine="0"/>
      <w:contextualSpacing w:val="0"/>
      <w:jc w:val="center"/>
      <w:outlineLvl w:val="0"/>
    </w:pPr>
    <w:rPr>
      <w:b/>
    </w:rPr>
  </w:style>
  <w:style w:type="character" w:customStyle="1" w:styleId="a8">
    <w:name w:val="Глава Знак"/>
    <w:link w:val="a7"/>
    <w:uiPriority w:val="99"/>
    <w:locked/>
    <w:rsid w:val="008A5560"/>
    <w:rPr>
      <w:rFonts w:ascii="Times New Roman" w:hAnsi="Times New Roman"/>
      <w:b/>
      <w:sz w:val="28"/>
    </w:rPr>
  </w:style>
  <w:style w:type="paragraph" w:customStyle="1" w:styleId="a">
    <w:name w:val="нумер список"/>
    <w:basedOn w:val="Normal"/>
    <w:link w:val="a9"/>
    <w:uiPriority w:val="99"/>
    <w:rsid w:val="008A5560"/>
    <w:pPr>
      <w:numPr>
        <w:numId w:val="6"/>
      </w:numPr>
      <w:ind w:left="567" w:firstLine="0"/>
    </w:pPr>
  </w:style>
  <w:style w:type="character" w:customStyle="1" w:styleId="a9">
    <w:name w:val="нумер список Знак"/>
    <w:link w:val="a"/>
    <w:uiPriority w:val="99"/>
    <w:locked/>
    <w:rsid w:val="008A5560"/>
    <w:rPr>
      <w:rFonts w:ascii="Times New Roman" w:hAnsi="Times New Roman"/>
      <w:sz w:val="28"/>
    </w:rPr>
  </w:style>
  <w:style w:type="paragraph" w:styleId="Caption">
    <w:name w:val="caption"/>
    <w:basedOn w:val="Normal"/>
    <w:next w:val="Normal"/>
    <w:uiPriority w:val="99"/>
    <w:qFormat/>
    <w:locked/>
    <w:rsid w:val="008A5560"/>
    <w:rPr>
      <w:b/>
      <w:bCs/>
      <w:color w:val="4F81BD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8A5560"/>
    <w:pPr>
      <w:contextualSpacing w:val="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8A5560"/>
    <w:rPr>
      <w:rFonts w:ascii="Times New Roman" w:hAnsi="Times New Roman"/>
      <w:i/>
      <w:sz w:val="28"/>
    </w:rPr>
  </w:style>
  <w:style w:type="character" w:styleId="BookTitle">
    <w:name w:val="Book Title"/>
    <w:basedOn w:val="DefaultParagraphFont"/>
    <w:uiPriority w:val="99"/>
    <w:qFormat/>
    <w:rsid w:val="008A5560"/>
    <w:rPr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8A5560"/>
    <w:pPr>
      <w:keepLines/>
      <w:spacing w:before="480" w:after="0"/>
      <w:outlineLvl w:val="9"/>
    </w:pPr>
    <w:rPr>
      <w:color w:val="365F91"/>
      <w:kern w:val="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1321</TotalTime>
  <Pages>4</Pages>
  <Words>936</Words>
  <Characters>5340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>user</cp:lastModifiedBy>
  <cp:revision>23</cp:revision>
  <cp:lastPrinted>2015-08-04T12:02:00Z</cp:lastPrinted>
  <dcterms:created xsi:type="dcterms:W3CDTF">2015-02-28T16:27:00Z</dcterms:created>
  <dcterms:modified xsi:type="dcterms:W3CDTF">2015-08-06T10:40:00Z</dcterms:modified>
</cp:coreProperties>
</file>