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57F" w:rsidRPr="00666FA1" w:rsidRDefault="0093157F" w:rsidP="00FC45D8">
      <w:pPr>
        <w:pStyle w:val="a1"/>
        <w:rPr>
          <w:rStyle w:val="Strong"/>
          <w:b/>
          <w:bCs w:val="0"/>
        </w:rPr>
      </w:pPr>
      <w:r w:rsidRPr="00B4428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73.5pt;height:68.25pt;visibility:visible">
            <v:imagedata r:id="rId7" o:title="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70.75pt;margin-top:-31.65pt;width:77.65pt;height:23.1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" stroked="f">
            <v:textbox>
              <w:txbxContent>
                <w:p w:rsidR="0093157F" w:rsidRPr="005A1AAE" w:rsidRDefault="0093157F" w:rsidP="00FC45D8">
                  <w:pPr>
                    <w:ind w:firstLine="0"/>
                    <w:rPr>
                      <w:b/>
                      <w:lang w:val="en-US"/>
                    </w:rPr>
                  </w:pPr>
                </w:p>
              </w:txbxContent>
            </v:textbox>
          </v:shape>
        </w:pict>
      </w:r>
    </w:p>
    <w:p w:rsidR="0093157F" w:rsidRPr="00FC45D8" w:rsidRDefault="0093157F" w:rsidP="00FC45D8">
      <w:pPr>
        <w:pStyle w:val="a1"/>
      </w:pPr>
      <w:r w:rsidRPr="00FC45D8">
        <w:t>ЛУГАНСКАЯ НАРОДНАЯ РЕСПУБЛИКА</w:t>
      </w:r>
    </w:p>
    <w:p w:rsidR="0093157F" w:rsidRPr="00FC45D8" w:rsidRDefault="0093157F" w:rsidP="00FC45D8">
      <w:pPr>
        <w:pStyle w:val="a"/>
      </w:pPr>
      <w:r w:rsidRPr="00FC45D8">
        <w:t>ЗАКОН</w:t>
      </w:r>
    </w:p>
    <w:p w:rsidR="0093157F" w:rsidRDefault="0093157F" w:rsidP="00FC45D8">
      <w:pPr>
        <w:pStyle w:val="Title"/>
      </w:pPr>
      <w:r w:rsidRPr="00FC45D8">
        <w:t xml:space="preserve">О внесении изменений в Закон Луганской Народной Республики </w:t>
      </w:r>
      <w:r>
        <w:br/>
      </w:r>
      <w:r w:rsidRPr="00FC45D8">
        <w:t>«О местных выборах»</w:t>
      </w:r>
    </w:p>
    <w:p w:rsidR="0093157F" w:rsidRPr="00FC45D8" w:rsidRDefault="0093157F" w:rsidP="00FC45D8">
      <w:pPr>
        <w:ind w:left="709" w:firstLine="0"/>
      </w:pPr>
    </w:p>
    <w:p w:rsidR="0093157F" w:rsidRDefault="0093157F" w:rsidP="00FC45D8">
      <w:pPr>
        <w:ind w:left="709" w:firstLine="0"/>
      </w:pPr>
    </w:p>
    <w:p w:rsidR="0093157F" w:rsidRPr="00FC45D8" w:rsidRDefault="0093157F" w:rsidP="00FC45D8">
      <w:pPr>
        <w:ind w:left="709" w:firstLine="0"/>
      </w:pPr>
    </w:p>
    <w:p w:rsidR="0093157F" w:rsidRPr="00FC45D8" w:rsidRDefault="0093157F" w:rsidP="00FC45D8">
      <w:r w:rsidRPr="00FC45D8">
        <w:t xml:space="preserve">В связи с необходимостью реализации Комплекса мер по выполнению Минских соглашений от 12 февраля 2015 года и Протокола по итогам консультаций Трехсторонней контактной группы от 5 сентября 2014 года, предусматривающих проведение местных выборов с учетом особого статуса Донбасса, внести в Закон Луганской Народной Республики от 3 декабря </w:t>
      </w:r>
      <w:smartTag w:uri="urn:schemas-microsoft-com:office:smarttags" w:element="metricconverter">
        <w:smartTagPr>
          <w:attr w:name="ProductID" w:val="2014 г"/>
        </w:smartTagPr>
        <w:r w:rsidRPr="00FC45D8">
          <w:t>2014 г</w:t>
        </w:r>
      </w:smartTag>
      <w:r w:rsidRPr="00FC45D8">
        <w:t>. № 2-II «О местных выборах» следующие изменения:</w:t>
      </w:r>
    </w:p>
    <w:p w:rsidR="0093157F" w:rsidRPr="008F0148" w:rsidRDefault="0093157F" w:rsidP="00FC45D8">
      <w:pPr>
        <w:pStyle w:val="Quote"/>
        <w:rPr>
          <w:lang/>
        </w:rPr>
      </w:pPr>
      <w:r w:rsidRPr="008F0148">
        <w:rPr>
          <w:lang/>
        </w:rPr>
        <w:t>1</w:t>
      </w:r>
      <w:r>
        <w:rPr>
          <w:lang/>
        </w:rPr>
        <w:t>) в статье</w:t>
      </w:r>
      <w:r>
        <w:rPr>
          <w:lang w:val="en-US"/>
        </w:rPr>
        <w:t> </w:t>
      </w:r>
      <w:r w:rsidRPr="008F0148">
        <w:rPr>
          <w:lang/>
        </w:rPr>
        <w:t>4:</w:t>
      </w:r>
    </w:p>
    <w:p w:rsidR="0093157F" w:rsidRPr="008F0148" w:rsidRDefault="0093157F" w:rsidP="00FC45D8">
      <w:pPr>
        <w:pStyle w:val="Quote"/>
        <w:rPr>
          <w:lang/>
        </w:rPr>
      </w:pPr>
      <w:r>
        <w:rPr>
          <w:lang/>
        </w:rPr>
        <w:t>а)</w:t>
      </w:r>
      <w:r>
        <w:rPr>
          <w:lang w:val="en-US"/>
        </w:rPr>
        <w:t> </w:t>
      </w:r>
      <w:r>
        <w:rPr>
          <w:lang/>
        </w:rPr>
        <w:t>часть</w:t>
      </w:r>
      <w:r>
        <w:rPr>
          <w:lang w:val="en-US"/>
        </w:rPr>
        <w:t> </w:t>
      </w:r>
      <w:r w:rsidRPr="008F0148">
        <w:rPr>
          <w:lang/>
        </w:rPr>
        <w:t>1 изложить в следующей редакции:</w:t>
      </w:r>
    </w:p>
    <w:p w:rsidR="0093157F" w:rsidRPr="00FC45D8" w:rsidRDefault="0093157F" w:rsidP="00FC45D8">
      <w:r w:rsidRPr="00FC45D8">
        <w:t>«Выборы депутатов местных советов и местных глав являются всеобщими: право голоса на выборах имеют дееспособные граждане Луганской Народной Республики, достигшие на день проведения выборов 18 лет, проживающие в границах соответствующего села, поселка, города, района, на территории которых проводятся выборы, в том числе лица, место жительства которых зарегистрировано на указанной территории, временно покинувшие место своего жительства и находящиеся за пределами Луганской Народной Республики.»;</w:t>
      </w:r>
    </w:p>
    <w:p w:rsidR="0093157F" w:rsidRPr="008F0148" w:rsidRDefault="0093157F" w:rsidP="00FC45D8">
      <w:pPr>
        <w:pStyle w:val="Quote"/>
        <w:rPr>
          <w:lang/>
        </w:rPr>
      </w:pPr>
      <w:r>
        <w:rPr>
          <w:lang/>
        </w:rPr>
        <w:t>б)</w:t>
      </w:r>
      <w:r>
        <w:rPr>
          <w:lang w:val="en-US"/>
        </w:rPr>
        <w:t> </w:t>
      </w:r>
      <w:r>
        <w:rPr>
          <w:lang/>
        </w:rPr>
        <w:t>дополнить частью следующего содержания</w:t>
      </w:r>
      <w:r w:rsidRPr="008F0148">
        <w:rPr>
          <w:lang/>
        </w:rPr>
        <w:t>:</w:t>
      </w:r>
    </w:p>
    <w:p w:rsidR="0093157F" w:rsidRPr="00FC45D8" w:rsidRDefault="0093157F" w:rsidP="00FC45D8">
      <w:r w:rsidRPr="00FC45D8">
        <w:t>«Центральная избирательная комиссия устанавливает порядок и организовывает при проведении местных выборов голосование на зарубежных избирательных участках для лиц, место жительства которых зарегистрировано на территории, где проводятся выборы, и которые временно находятся за пределами Луганской Народной Республики.»;</w:t>
      </w:r>
    </w:p>
    <w:p w:rsidR="0093157F" w:rsidRPr="008F0148" w:rsidRDefault="0093157F" w:rsidP="00FC45D8">
      <w:pPr>
        <w:pStyle w:val="Quote"/>
        <w:rPr>
          <w:lang/>
        </w:rPr>
      </w:pPr>
      <w:r w:rsidRPr="008F0148">
        <w:rPr>
          <w:lang/>
        </w:rPr>
        <w:t>2</w:t>
      </w:r>
      <w:r>
        <w:rPr>
          <w:lang/>
        </w:rPr>
        <w:t>)</w:t>
      </w:r>
      <w:r>
        <w:rPr>
          <w:lang w:val="en-US"/>
        </w:rPr>
        <w:t> </w:t>
      </w:r>
      <w:r>
        <w:rPr>
          <w:lang/>
        </w:rPr>
        <w:t>часть</w:t>
      </w:r>
      <w:r>
        <w:rPr>
          <w:lang w:val="en-US"/>
        </w:rPr>
        <w:t> </w:t>
      </w:r>
      <w:r>
        <w:rPr>
          <w:lang/>
        </w:rPr>
        <w:t>3 статьи</w:t>
      </w:r>
      <w:r>
        <w:rPr>
          <w:lang w:val="en-US"/>
        </w:rPr>
        <w:t> </w:t>
      </w:r>
      <w:r w:rsidRPr="008F0148">
        <w:rPr>
          <w:lang/>
        </w:rPr>
        <w:t>5 изложить в следующей редакции:</w:t>
      </w:r>
    </w:p>
    <w:p w:rsidR="0093157F" w:rsidRPr="00FC45D8" w:rsidRDefault="0093157F" w:rsidP="00FC45D8">
      <w:r w:rsidRPr="00FC45D8">
        <w:t>«Право быть избранными при проведении местных выборов имеют дееспособные граждане Луганской Народной Республики, достигшие на день проведения выборов 18 лет, проживающие на территори</w:t>
      </w:r>
      <w:r>
        <w:t>и Луганской Народной Республики</w:t>
      </w:r>
      <w:r w:rsidRPr="00FC45D8">
        <w:t xml:space="preserve"> последние 10 лет, включая год, предшествующий проведению выборов. Не имеют права быть избранными лица, содержащиеся в местах лишения свободы по приговору суда, а также имеющие непогашенную или неснятую в установленном законом порядке судимость.»;</w:t>
      </w:r>
    </w:p>
    <w:p w:rsidR="0093157F" w:rsidRPr="00FC45D8" w:rsidRDefault="0093157F" w:rsidP="00FC45D8">
      <w:pPr>
        <w:pStyle w:val="Quote"/>
      </w:pPr>
      <w:r w:rsidRPr="00FC45D8">
        <w:t>3</w:t>
      </w:r>
      <w:r>
        <w:t>)</w:t>
      </w:r>
      <w:r>
        <w:rPr>
          <w:lang w:val="en-US"/>
        </w:rPr>
        <w:t> </w:t>
      </w:r>
      <w:r>
        <w:t>статью</w:t>
      </w:r>
      <w:r>
        <w:rPr>
          <w:lang w:val="en-US"/>
        </w:rPr>
        <w:t> </w:t>
      </w:r>
      <w:r w:rsidRPr="00FC45D8">
        <w:t>9 дополнить частью следующего содержания:</w:t>
      </w:r>
    </w:p>
    <w:p w:rsidR="0093157F" w:rsidRPr="00FC45D8" w:rsidRDefault="0093157F" w:rsidP="00FC45D8">
      <w:r w:rsidRPr="00FC45D8">
        <w:t>«При проведении выборов также учитываются избирательные стандарты Организации по безопасности и сотрудничеству в Европе.»;</w:t>
      </w:r>
    </w:p>
    <w:p w:rsidR="0093157F" w:rsidRPr="00FC45D8" w:rsidRDefault="0093157F" w:rsidP="00FC45D8">
      <w:pPr>
        <w:pStyle w:val="Quote"/>
      </w:pPr>
      <w:r w:rsidRPr="00FC45D8">
        <w:t>4)</w:t>
      </w:r>
      <w:r>
        <w:rPr>
          <w:lang w:val="en-US"/>
        </w:rPr>
        <w:t> </w:t>
      </w:r>
      <w:r>
        <w:t>в статье</w:t>
      </w:r>
      <w:r>
        <w:rPr>
          <w:lang w:val="en-US"/>
        </w:rPr>
        <w:t> </w:t>
      </w:r>
      <w:r w:rsidRPr="00FC45D8">
        <w:t>11:</w:t>
      </w:r>
    </w:p>
    <w:p w:rsidR="0093157F" w:rsidRPr="00FC45D8" w:rsidRDefault="0093157F" w:rsidP="00FC45D8">
      <w:pPr>
        <w:pStyle w:val="Quote"/>
      </w:pPr>
      <w:r>
        <w:t>а)</w:t>
      </w:r>
      <w:r>
        <w:rPr>
          <w:lang w:val="en-US"/>
        </w:rPr>
        <w:t> </w:t>
      </w:r>
      <w:r>
        <w:t>часть</w:t>
      </w:r>
      <w:r>
        <w:rPr>
          <w:lang w:val="en-US"/>
        </w:rPr>
        <w:t> </w:t>
      </w:r>
      <w:r w:rsidRPr="00FC45D8">
        <w:t xml:space="preserve">3 после слов </w:t>
      </w:r>
      <w:r w:rsidRPr="00A55239">
        <w:rPr>
          <w:i w:val="0"/>
        </w:rPr>
        <w:t>«Представителям средств массовой информации»</w:t>
      </w:r>
      <w:r w:rsidRPr="00FC45D8">
        <w:t xml:space="preserve"> дополнить словами </w:t>
      </w:r>
      <w:r w:rsidRPr="00A55239">
        <w:rPr>
          <w:i w:val="0"/>
        </w:rPr>
        <w:t>«, за исключением указанных в части 4 настоящей статьи,»</w:t>
      </w:r>
      <w:r w:rsidRPr="00FC45D8">
        <w:t>;</w:t>
      </w:r>
    </w:p>
    <w:p w:rsidR="0093157F" w:rsidRPr="00FC45D8" w:rsidRDefault="0093157F" w:rsidP="00FC45D8">
      <w:pPr>
        <w:pStyle w:val="Quote"/>
      </w:pPr>
      <w:r w:rsidRPr="00FC45D8">
        <w:t>б)</w:t>
      </w:r>
      <w:r>
        <w:rPr>
          <w:lang w:val="en-US"/>
        </w:rPr>
        <w:t> </w:t>
      </w:r>
      <w:r>
        <w:t>дополнить частью</w:t>
      </w:r>
      <w:r>
        <w:rPr>
          <w:lang w:val="en-US"/>
        </w:rPr>
        <w:t> </w:t>
      </w:r>
      <w:r w:rsidRPr="00FC45D8">
        <w:t>4 следующего содержания:</w:t>
      </w:r>
    </w:p>
    <w:p w:rsidR="0093157F" w:rsidRPr="00FC45D8" w:rsidRDefault="0093157F" w:rsidP="00FC45D8">
      <w:r w:rsidRPr="00FC45D8">
        <w:t>«Средства массовой информации, которые нарушают принципы проведения выборов, установленные настоящим Законом, или причастны к разжиганию гражданской розни, распространению призывов к насилию или заведомо недостоверной информации о ситуации в Луганской Народной Республике, к участию в мероприятиях избирательного процесса не допускаются.»;</w:t>
      </w:r>
    </w:p>
    <w:p w:rsidR="0093157F" w:rsidRPr="00FC45D8" w:rsidRDefault="0093157F" w:rsidP="00FC45D8">
      <w:pPr>
        <w:pStyle w:val="Quote"/>
      </w:pPr>
      <w:r>
        <w:t>в)</w:t>
      </w:r>
      <w:r>
        <w:rPr>
          <w:lang w:val="en-US"/>
        </w:rPr>
        <w:t> </w:t>
      </w:r>
      <w:r w:rsidRPr="00FC45D8">
        <w:t>часть</w:t>
      </w:r>
      <w:r>
        <w:rPr>
          <w:lang w:val="en-US"/>
        </w:rPr>
        <w:t> </w:t>
      </w:r>
      <w:r w:rsidRPr="00FC45D8">
        <w:t>4 считать частью</w:t>
      </w:r>
      <w:r>
        <w:rPr>
          <w:lang w:val="en-US"/>
        </w:rPr>
        <w:t> </w:t>
      </w:r>
      <w:r w:rsidRPr="00FC45D8">
        <w:t xml:space="preserve">5, после слов </w:t>
      </w:r>
      <w:r w:rsidRPr="00A55239">
        <w:rPr>
          <w:i w:val="0"/>
        </w:rPr>
        <w:t>«иностранные (международные) наблюдатели»</w:t>
      </w:r>
      <w:r w:rsidRPr="00FC45D8">
        <w:t xml:space="preserve"> дополнить словами </w:t>
      </w:r>
      <w:r w:rsidRPr="00A55239">
        <w:rPr>
          <w:i w:val="0"/>
        </w:rPr>
        <w:t>«, в том числе представители Бюро демократических институтов и прав человека Организации по безопасности и сотрудничеству в Европе»</w:t>
      </w:r>
      <w:r w:rsidRPr="00FC45D8">
        <w:t>;</w:t>
      </w:r>
    </w:p>
    <w:p w:rsidR="0093157F" w:rsidRPr="00FC45D8" w:rsidRDefault="0093157F" w:rsidP="00FC45D8">
      <w:pPr>
        <w:pStyle w:val="Quote"/>
      </w:pPr>
      <w:r w:rsidRPr="00FC45D8">
        <w:t>5)</w:t>
      </w:r>
      <w:r>
        <w:rPr>
          <w:lang w:val="en-US"/>
        </w:rPr>
        <w:t> </w:t>
      </w:r>
      <w:r>
        <w:t>в статье</w:t>
      </w:r>
      <w:r>
        <w:rPr>
          <w:lang w:val="en-US"/>
        </w:rPr>
        <w:t> </w:t>
      </w:r>
      <w:r w:rsidRPr="00FC45D8">
        <w:t>12:</w:t>
      </w:r>
    </w:p>
    <w:p w:rsidR="0093157F" w:rsidRPr="00FC45D8" w:rsidRDefault="0093157F" w:rsidP="00FC45D8">
      <w:pPr>
        <w:pStyle w:val="Quote"/>
      </w:pPr>
      <w:r>
        <w:t>а)</w:t>
      </w:r>
      <w:r>
        <w:rPr>
          <w:lang w:val="en-US"/>
        </w:rPr>
        <w:t> </w:t>
      </w:r>
      <w:r>
        <w:t>часть</w:t>
      </w:r>
      <w:r>
        <w:rPr>
          <w:lang w:val="en-US"/>
        </w:rPr>
        <w:t> </w:t>
      </w:r>
      <w:r w:rsidRPr="00FC45D8">
        <w:t>2 изложить в следующей редакции:</w:t>
      </w:r>
    </w:p>
    <w:p w:rsidR="0093157F" w:rsidRPr="00FC45D8" w:rsidRDefault="0093157F" w:rsidP="00FC45D8">
      <w:r w:rsidRPr="00FC45D8">
        <w:t>«Первые выборы депутатов местных советов и (или) местных глав проводятся по решению Главы Луганской Народной Республики, в котором в том числе определяются день проведения выборов и территории, на которых они проводятся.»;</w:t>
      </w:r>
    </w:p>
    <w:p w:rsidR="0093157F" w:rsidRPr="00FC45D8" w:rsidRDefault="0093157F" w:rsidP="00FC45D8">
      <w:pPr>
        <w:pStyle w:val="Quote"/>
      </w:pPr>
      <w:r>
        <w:t>б)</w:t>
      </w:r>
      <w:r>
        <w:rPr>
          <w:lang w:val="en-US"/>
        </w:rPr>
        <w:t> </w:t>
      </w:r>
      <w:r>
        <w:t>часть</w:t>
      </w:r>
      <w:r>
        <w:rPr>
          <w:lang w:val="en-US"/>
        </w:rPr>
        <w:t> </w:t>
      </w:r>
      <w:r w:rsidRPr="00FC45D8">
        <w:t xml:space="preserve">7 после слов </w:t>
      </w:r>
      <w:r w:rsidRPr="00D90994">
        <w:rPr>
          <w:i w:val="0"/>
        </w:rPr>
        <w:t>«законами и»</w:t>
      </w:r>
      <w:r w:rsidRPr="00FC45D8">
        <w:t xml:space="preserve"> дополнить словом </w:t>
      </w:r>
      <w:r w:rsidRPr="00D90994">
        <w:rPr>
          <w:i w:val="0"/>
        </w:rPr>
        <w:t>«(или)»</w:t>
      </w:r>
      <w:r w:rsidRPr="00FC45D8">
        <w:t>.</w:t>
      </w:r>
    </w:p>
    <w:p w:rsidR="0093157F" w:rsidRPr="00FC45D8" w:rsidRDefault="0093157F" w:rsidP="00FC45D8">
      <w:pPr>
        <w:ind w:left="709" w:firstLine="0"/>
      </w:pPr>
    </w:p>
    <w:p w:rsidR="0093157F" w:rsidRDefault="0093157F" w:rsidP="00FC45D8">
      <w:pPr>
        <w:ind w:left="709" w:firstLine="0"/>
      </w:pPr>
    </w:p>
    <w:p w:rsidR="0093157F" w:rsidRPr="00FC45D8" w:rsidRDefault="0093157F" w:rsidP="00FC45D8">
      <w:pPr>
        <w:ind w:left="709" w:firstLine="0"/>
      </w:pPr>
    </w:p>
    <w:p w:rsidR="0093157F" w:rsidRPr="00A55239" w:rsidRDefault="0093157F" w:rsidP="00FC45D8">
      <w:pPr>
        <w:ind w:firstLine="0"/>
      </w:pPr>
      <w:r w:rsidRPr="00FC45D8">
        <w:t>Глава</w:t>
      </w:r>
    </w:p>
    <w:p w:rsidR="0093157F" w:rsidRDefault="0093157F" w:rsidP="00FC45D8">
      <w:pPr>
        <w:ind w:firstLine="0"/>
      </w:pPr>
      <w:r w:rsidRPr="00FC45D8">
        <w:t>Луганской Народной Республики</w:t>
      </w:r>
      <w:r w:rsidRPr="00A55239">
        <w:t xml:space="preserve"> </w:t>
      </w:r>
      <w:r w:rsidRPr="00A55239">
        <w:tab/>
      </w:r>
      <w:r w:rsidRPr="00FC45D8">
        <w:t xml:space="preserve"> </w:t>
      </w:r>
      <w:r w:rsidRPr="00FC45D8">
        <w:tab/>
      </w:r>
      <w:r w:rsidRPr="00FC45D8">
        <w:tab/>
      </w:r>
      <w:r w:rsidRPr="00FC45D8">
        <w:tab/>
      </w:r>
      <w:r>
        <w:tab/>
      </w:r>
      <w:r w:rsidRPr="00A55239">
        <w:t xml:space="preserve"> </w:t>
      </w:r>
      <w:r w:rsidRPr="00FC45D8">
        <w:t>И.В.</w:t>
      </w:r>
      <w:r>
        <w:rPr>
          <w:lang w:val="en-US"/>
        </w:rPr>
        <w:t> </w:t>
      </w:r>
      <w:r w:rsidRPr="00FC45D8">
        <w:t>Плотницкий</w:t>
      </w:r>
    </w:p>
    <w:p w:rsidR="0093157F" w:rsidRDefault="0093157F" w:rsidP="00FC45D8">
      <w:pPr>
        <w:ind w:left="709" w:firstLine="0"/>
      </w:pPr>
    </w:p>
    <w:p w:rsidR="0093157F" w:rsidRPr="0093157F" w:rsidRDefault="0093157F" w:rsidP="00A55239">
      <w:pPr>
        <w:rPr>
          <w:rPrChange w:id="0" w:author="user" w:date="2015-08-07T13:17:00Z">
            <w:rPr>
              <w:lang w:val="en-US"/>
            </w:rPr>
          </w:rPrChange>
        </w:rPr>
      </w:pPr>
      <w:r>
        <w:t>г. </w:t>
      </w:r>
      <w:r w:rsidRPr="006A4926">
        <w:t>Луганск</w:t>
      </w:r>
    </w:p>
    <w:p w:rsidR="0093157F" w:rsidRDefault="0093157F" w:rsidP="00A55239">
      <w:del w:id="1" w:author="user" w:date="2015-08-07T13:16:00Z">
        <w:r w:rsidDel="00416965">
          <w:delText>«____»______________</w:delText>
        </w:r>
      </w:del>
      <w:ins w:id="2" w:author="user" w:date="2015-08-07T13:16:00Z">
        <w:r>
          <w:t>«</w:t>
        </w:r>
      </w:ins>
      <w:ins w:id="3" w:author="user" w:date="2015-08-07T13:17:00Z">
        <w:r>
          <w:t>6</w:t>
        </w:r>
      </w:ins>
      <w:ins w:id="4" w:author="user" w:date="2015-08-07T13:16:00Z">
        <w:r>
          <w:t>»</w:t>
        </w:r>
      </w:ins>
      <w:ins w:id="5" w:author="user" w:date="2015-08-07T13:17:00Z">
        <w:r>
          <w:rPr>
            <w:lang w:val="uk-UA"/>
          </w:rPr>
          <w:t xml:space="preserve"> </w:t>
        </w:r>
        <w:r>
          <w:t xml:space="preserve">августа </w:t>
        </w:r>
      </w:ins>
      <w:r>
        <w:t>20</w:t>
      </w:r>
      <w:del w:id="6" w:author="user" w:date="2015-08-07T13:17:00Z">
        <w:r w:rsidDel="00416965">
          <w:delText>___ </w:delText>
        </w:r>
      </w:del>
      <w:ins w:id="7" w:author="user" w:date="2015-08-07T13:17:00Z">
        <w:r>
          <w:t>15 </w:t>
        </w:r>
      </w:ins>
      <w:r>
        <w:t>года</w:t>
      </w:r>
    </w:p>
    <w:p w:rsidR="0093157F" w:rsidRPr="00416965" w:rsidRDefault="0093157F" w:rsidP="00A55239">
      <w:r>
        <w:t>№ </w:t>
      </w:r>
      <w:del w:id="8" w:author="user" w:date="2015-08-07T13:16:00Z">
        <w:r w:rsidDel="00416965">
          <w:delText>__________</w:delText>
        </w:r>
      </w:del>
      <w:ins w:id="9" w:author="user" w:date="2015-08-07T13:16:00Z">
        <w:r w:rsidRPr="0093157F">
          <w:rPr>
            <w:rPrChange w:id="10" w:author="user" w:date="2015-08-07T13:17:00Z">
              <w:rPr>
                <w:lang w:val="en-US"/>
              </w:rPr>
            </w:rPrChange>
          </w:rPr>
          <w:t>55-</w:t>
        </w:r>
        <w:r>
          <w:rPr>
            <w:lang w:val="en-US"/>
          </w:rPr>
          <w:t>II</w:t>
        </w:r>
      </w:ins>
    </w:p>
    <w:p w:rsidR="0093157F" w:rsidRPr="00A55239" w:rsidRDefault="0093157F" w:rsidP="00A55239"/>
    <w:sectPr w:rsidR="0093157F" w:rsidRPr="00A55239" w:rsidSect="00A55239">
      <w:footerReference w:type="default" r:id="rId8"/>
      <w:pgSz w:w="11906" w:h="16838"/>
      <w:pgMar w:top="1134" w:right="850" w:bottom="1134" w:left="1701" w:header="0" w:footer="45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57F" w:rsidRDefault="0093157F" w:rsidP="00531BD2">
      <w:pPr>
        <w:spacing w:after="0" w:line="240" w:lineRule="auto"/>
      </w:pPr>
      <w:r>
        <w:separator/>
      </w:r>
    </w:p>
  </w:endnote>
  <w:endnote w:type="continuationSeparator" w:id="0">
    <w:p w:rsidR="0093157F" w:rsidRDefault="0093157F" w:rsidP="00531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57F" w:rsidRPr="00A55239" w:rsidRDefault="0093157F" w:rsidP="00A55239">
    <w:pPr>
      <w:pStyle w:val="Footer"/>
      <w:ind w:firstLine="0"/>
      <w:jc w:val="center"/>
      <w:rPr>
        <w:sz w:val="24"/>
        <w:szCs w:val="24"/>
      </w:rPr>
    </w:pPr>
    <w:r w:rsidRPr="00A55239">
      <w:rPr>
        <w:sz w:val="24"/>
        <w:szCs w:val="24"/>
      </w:rPr>
      <w:fldChar w:fldCharType="begin"/>
    </w:r>
    <w:r w:rsidRPr="00A55239">
      <w:rPr>
        <w:sz w:val="24"/>
        <w:szCs w:val="24"/>
      </w:rPr>
      <w:instrText>PAGE   \* MERGEFORMAT</w:instrText>
    </w:r>
    <w:r w:rsidRPr="00A55239">
      <w:rPr>
        <w:sz w:val="24"/>
        <w:szCs w:val="24"/>
      </w:rPr>
      <w:fldChar w:fldCharType="separate"/>
    </w:r>
    <w:r>
      <w:rPr>
        <w:noProof/>
        <w:sz w:val="24"/>
        <w:szCs w:val="24"/>
      </w:rPr>
      <w:t>3</w:t>
    </w:r>
    <w:r w:rsidRPr="00A55239">
      <w:rPr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57F" w:rsidRDefault="0093157F" w:rsidP="00531BD2">
      <w:pPr>
        <w:spacing w:after="0" w:line="240" w:lineRule="auto"/>
      </w:pPr>
      <w:r>
        <w:separator/>
      </w:r>
    </w:p>
  </w:footnote>
  <w:footnote w:type="continuationSeparator" w:id="0">
    <w:p w:rsidR="0093157F" w:rsidRDefault="0093157F" w:rsidP="00531B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858E3"/>
    <w:multiLevelType w:val="multilevel"/>
    <w:tmpl w:val="7A44E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">
    <w:nsid w:val="364243E8"/>
    <w:multiLevelType w:val="multilevel"/>
    <w:tmpl w:val="CB6EE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">
    <w:nsid w:val="3E07615F"/>
    <w:multiLevelType w:val="multilevel"/>
    <w:tmpl w:val="84344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>
    <w:nsid w:val="6FD62BE2"/>
    <w:multiLevelType w:val="hybridMultilevel"/>
    <w:tmpl w:val="3586B2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ocumentProtection w:edit="trackedChanges" w:enforcement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4F9C"/>
    <w:rsid w:val="00063C28"/>
    <w:rsid w:val="00094DB7"/>
    <w:rsid w:val="000C44AB"/>
    <w:rsid w:val="000C5037"/>
    <w:rsid w:val="00117C9D"/>
    <w:rsid w:val="002258AC"/>
    <w:rsid w:val="00235AE3"/>
    <w:rsid w:val="002A3BB0"/>
    <w:rsid w:val="002B7A4C"/>
    <w:rsid w:val="003034CC"/>
    <w:rsid w:val="003105D7"/>
    <w:rsid w:val="00317AD8"/>
    <w:rsid w:val="003A435E"/>
    <w:rsid w:val="003F6E93"/>
    <w:rsid w:val="00402CD5"/>
    <w:rsid w:val="00416965"/>
    <w:rsid w:val="004225C4"/>
    <w:rsid w:val="00452538"/>
    <w:rsid w:val="00457358"/>
    <w:rsid w:val="004B542C"/>
    <w:rsid w:val="004E3B1E"/>
    <w:rsid w:val="00515ECC"/>
    <w:rsid w:val="00531BD2"/>
    <w:rsid w:val="00540049"/>
    <w:rsid w:val="00571526"/>
    <w:rsid w:val="005A1AAE"/>
    <w:rsid w:val="005E2BE3"/>
    <w:rsid w:val="00657FA4"/>
    <w:rsid w:val="00666FA1"/>
    <w:rsid w:val="006863C3"/>
    <w:rsid w:val="006A4926"/>
    <w:rsid w:val="006C4CAB"/>
    <w:rsid w:val="007047DE"/>
    <w:rsid w:val="00717DDA"/>
    <w:rsid w:val="007D0A9D"/>
    <w:rsid w:val="007E476D"/>
    <w:rsid w:val="007F50B1"/>
    <w:rsid w:val="00813C63"/>
    <w:rsid w:val="00854F9C"/>
    <w:rsid w:val="008A258F"/>
    <w:rsid w:val="008D487C"/>
    <w:rsid w:val="008D6C23"/>
    <w:rsid w:val="008F0148"/>
    <w:rsid w:val="009124AF"/>
    <w:rsid w:val="0091518E"/>
    <w:rsid w:val="0093157F"/>
    <w:rsid w:val="0093404B"/>
    <w:rsid w:val="00952898"/>
    <w:rsid w:val="00975632"/>
    <w:rsid w:val="0098302B"/>
    <w:rsid w:val="009F3F5E"/>
    <w:rsid w:val="00A0217B"/>
    <w:rsid w:val="00A16A57"/>
    <w:rsid w:val="00A55239"/>
    <w:rsid w:val="00A8759C"/>
    <w:rsid w:val="00AD4EAE"/>
    <w:rsid w:val="00B44283"/>
    <w:rsid w:val="00B712B3"/>
    <w:rsid w:val="00C46BB5"/>
    <w:rsid w:val="00C72447"/>
    <w:rsid w:val="00C73C8A"/>
    <w:rsid w:val="00CC72A1"/>
    <w:rsid w:val="00CF1FE3"/>
    <w:rsid w:val="00D02D13"/>
    <w:rsid w:val="00D12F13"/>
    <w:rsid w:val="00D22A20"/>
    <w:rsid w:val="00D90994"/>
    <w:rsid w:val="00DD3003"/>
    <w:rsid w:val="00DF372F"/>
    <w:rsid w:val="00E049C8"/>
    <w:rsid w:val="00E55180"/>
    <w:rsid w:val="00F92E3C"/>
    <w:rsid w:val="00F96BCB"/>
    <w:rsid w:val="00FA09DD"/>
    <w:rsid w:val="00FB41A3"/>
    <w:rsid w:val="00FC45D8"/>
    <w:rsid w:val="00FF7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uiPriority="0" w:unhideWhenUsed="1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A55239"/>
    <w:pPr>
      <w:spacing w:after="200" w:line="276" w:lineRule="auto"/>
      <w:ind w:firstLine="709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45D8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</w:rPr>
  </w:style>
  <w:style w:type="paragraph" w:styleId="Heading2">
    <w:name w:val="heading 2"/>
    <w:aliases w:val="Статья"/>
    <w:basedOn w:val="Normal"/>
    <w:next w:val="Normal"/>
    <w:link w:val="Heading2Char"/>
    <w:uiPriority w:val="99"/>
    <w:qFormat/>
    <w:rsid w:val="00A55239"/>
    <w:pPr>
      <w:keepNext/>
      <w:keepLines/>
      <w:outlineLvl w:val="1"/>
    </w:pPr>
    <w:rPr>
      <w:b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55239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55239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55239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5239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55239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55239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C45D8"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aliases w:val="Статья Char"/>
    <w:basedOn w:val="DefaultParagraphFont"/>
    <w:link w:val="Heading2"/>
    <w:uiPriority w:val="99"/>
    <w:locked/>
    <w:rsid w:val="00A55239"/>
    <w:rPr>
      <w:rFonts w:ascii="Times New Roman" w:hAnsi="Times New Roman"/>
      <w:b/>
      <w:sz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55239"/>
    <w:rPr>
      <w:rFonts w:ascii="Cambria" w:hAnsi="Cambria"/>
      <w:b/>
      <w:i/>
      <w:color w:val="4F81BD"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55239"/>
    <w:rPr>
      <w:rFonts w:ascii="Cambria" w:hAnsi="Cambria"/>
      <w:color w:val="243F60"/>
      <w:sz w:val="2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55239"/>
    <w:rPr>
      <w:rFonts w:ascii="Cambria" w:hAnsi="Cambria"/>
      <w:i/>
      <w:color w:val="243F60"/>
      <w:sz w:val="28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55239"/>
    <w:rPr>
      <w:rFonts w:ascii="Cambria" w:hAnsi="Cambria"/>
      <w:i/>
      <w:color w:val="404040"/>
      <w:sz w:val="28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55239"/>
    <w:rPr>
      <w:rFonts w:ascii="Cambria" w:hAnsi="Cambria"/>
      <w:color w:val="40404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55239"/>
    <w:rPr>
      <w:rFonts w:ascii="Cambria" w:hAnsi="Cambria"/>
      <w:i/>
      <w:color w:val="404040"/>
    </w:rPr>
  </w:style>
  <w:style w:type="paragraph" w:styleId="ListParagraph">
    <w:name w:val="List Paragraph"/>
    <w:basedOn w:val="Normal"/>
    <w:uiPriority w:val="99"/>
    <w:qFormat/>
    <w:rsid w:val="00854F9C"/>
    <w:pPr>
      <w:ind w:left="720"/>
    </w:pPr>
  </w:style>
  <w:style w:type="paragraph" w:styleId="Header">
    <w:name w:val="header"/>
    <w:basedOn w:val="Normal"/>
    <w:link w:val="HeaderChar"/>
    <w:uiPriority w:val="99"/>
    <w:rsid w:val="00531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31BD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31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31BD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31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1BD2"/>
    <w:rPr>
      <w:rFonts w:ascii="Tahoma" w:hAnsi="Tahoma" w:cs="Tahoma"/>
      <w:sz w:val="16"/>
      <w:szCs w:val="16"/>
    </w:rPr>
  </w:style>
  <w:style w:type="paragraph" w:customStyle="1" w:styleId="a">
    <w:name w:val="закон"/>
    <w:basedOn w:val="Normal"/>
    <w:next w:val="Heading1"/>
    <w:link w:val="a0"/>
    <w:uiPriority w:val="99"/>
    <w:rsid w:val="00A55239"/>
    <w:pPr>
      <w:spacing w:after="1200"/>
      <w:ind w:firstLine="0"/>
      <w:jc w:val="center"/>
    </w:pPr>
    <w:rPr>
      <w:b/>
      <w:caps/>
      <w:spacing w:val="40"/>
      <w:sz w:val="44"/>
      <w:szCs w:val="40"/>
      <w:lang w:eastAsia="ru-RU"/>
    </w:rPr>
  </w:style>
  <w:style w:type="character" w:customStyle="1" w:styleId="a0">
    <w:name w:val="закон Знак"/>
    <w:link w:val="a"/>
    <w:uiPriority w:val="99"/>
    <w:locked/>
    <w:rsid w:val="00A55239"/>
    <w:rPr>
      <w:rFonts w:ascii="Times New Roman" w:hAnsi="Times New Roman"/>
      <w:b/>
      <w:caps/>
      <w:spacing w:val="40"/>
      <w:sz w:val="40"/>
    </w:rPr>
  </w:style>
  <w:style w:type="paragraph" w:customStyle="1" w:styleId="a1">
    <w:name w:val="ЛНР шапка"/>
    <w:basedOn w:val="Normal"/>
    <w:link w:val="a2"/>
    <w:uiPriority w:val="99"/>
    <w:rsid w:val="00A55239"/>
    <w:pPr>
      <w:spacing w:after="400"/>
      <w:ind w:firstLine="0"/>
      <w:contextualSpacing w:val="0"/>
      <w:jc w:val="center"/>
    </w:pPr>
    <w:rPr>
      <w:b/>
      <w:caps/>
      <w:spacing w:val="40"/>
      <w:lang w:eastAsia="ru-RU"/>
    </w:rPr>
  </w:style>
  <w:style w:type="character" w:customStyle="1" w:styleId="a2">
    <w:name w:val="ЛНР шапка Знак"/>
    <w:link w:val="a1"/>
    <w:uiPriority w:val="99"/>
    <w:locked/>
    <w:rsid w:val="00A55239"/>
    <w:rPr>
      <w:rFonts w:ascii="Times New Roman" w:hAnsi="Times New Roman"/>
      <w:b/>
      <w:caps/>
      <w:spacing w:val="40"/>
      <w:sz w:val="28"/>
    </w:rPr>
  </w:style>
  <w:style w:type="paragraph" w:customStyle="1" w:styleId="a3">
    <w:name w:val="Раздел"/>
    <w:basedOn w:val="Normal"/>
    <w:link w:val="a4"/>
    <w:uiPriority w:val="99"/>
    <w:rsid w:val="00A55239"/>
    <w:pPr>
      <w:keepNext/>
      <w:keepLines/>
      <w:ind w:firstLine="0"/>
      <w:contextualSpacing w:val="0"/>
      <w:jc w:val="center"/>
      <w:outlineLvl w:val="0"/>
    </w:pPr>
    <w:rPr>
      <w:b/>
      <w:caps/>
      <w:lang w:eastAsia="ru-RU"/>
    </w:rPr>
  </w:style>
  <w:style w:type="character" w:customStyle="1" w:styleId="a4">
    <w:name w:val="Раздел Знак"/>
    <w:link w:val="a3"/>
    <w:uiPriority w:val="99"/>
    <w:locked/>
    <w:rsid w:val="00A55239"/>
    <w:rPr>
      <w:rFonts w:ascii="Times New Roman" w:hAnsi="Times New Roman"/>
      <w:b/>
      <w:caps/>
      <w:sz w:val="28"/>
    </w:rPr>
  </w:style>
  <w:style w:type="paragraph" w:customStyle="1" w:styleId="a5">
    <w:name w:val="Глава"/>
    <w:basedOn w:val="Normal"/>
    <w:link w:val="a6"/>
    <w:uiPriority w:val="99"/>
    <w:rsid w:val="00A55239"/>
    <w:pPr>
      <w:keepNext/>
      <w:keepLines/>
      <w:ind w:firstLine="0"/>
      <w:contextualSpacing w:val="0"/>
      <w:jc w:val="center"/>
      <w:outlineLvl w:val="0"/>
    </w:pPr>
    <w:rPr>
      <w:b/>
      <w:lang w:eastAsia="ru-RU"/>
    </w:rPr>
  </w:style>
  <w:style w:type="character" w:customStyle="1" w:styleId="a6">
    <w:name w:val="Глава Знак"/>
    <w:link w:val="a5"/>
    <w:uiPriority w:val="99"/>
    <w:locked/>
    <w:rsid w:val="00A55239"/>
    <w:rPr>
      <w:rFonts w:ascii="Times New Roman" w:hAnsi="Times New Roman"/>
      <w:b/>
      <w:sz w:val="28"/>
    </w:rPr>
  </w:style>
  <w:style w:type="paragraph" w:customStyle="1" w:styleId="a7">
    <w:name w:val="нумер список"/>
    <w:basedOn w:val="Normal"/>
    <w:link w:val="a8"/>
    <w:uiPriority w:val="99"/>
    <w:rsid w:val="00A55239"/>
    <w:pPr>
      <w:tabs>
        <w:tab w:val="num" w:pos="720"/>
      </w:tabs>
      <w:ind w:left="567" w:firstLine="0"/>
    </w:pPr>
    <w:rPr>
      <w:lang w:eastAsia="ru-RU"/>
    </w:rPr>
  </w:style>
  <w:style w:type="character" w:customStyle="1" w:styleId="a8">
    <w:name w:val="нумер список Знак"/>
    <w:link w:val="a7"/>
    <w:uiPriority w:val="99"/>
    <w:locked/>
    <w:rsid w:val="00A55239"/>
    <w:rPr>
      <w:rFonts w:ascii="Times New Roman" w:hAnsi="Times New Roman"/>
      <w:sz w:val="28"/>
    </w:rPr>
  </w:style>
  <w:style w:type="paragraph" w:styleId="Caption">
    <w:name w:val="caption"/>
    <w:basedOn w:val="Normal"/>
    <w:next w:val="Normal"/>
    <w:uiPriority w:val="99"/>
    <w:qFormat/>
    <w:rsid w:val="00A55239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A55239"/>
    <w:pPr>
      <w:ind w:firstLine="0"/>
      <w:jc w:val="center"/>
      <w:outlineLvl w:val="0"/>
    </w:pPr>
    <w:rPr>
      <w:rFonts w:eastAsia="Times New Roman"/>
      <w:b/>
      <w:kern w:val="28"/>
      <w:szCs w:val="36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A55239"/>
    <w:rPr>
      <w:rFonts w:ascii="Times New Roman" w:hAnsi="Times New Roman"/>
      <w:b/>
      <w:kern w:val="28"/>
      <w:sz w:val="36"/>
    </w:rPr>
  </w:style>
  <w:style w:type="paragraph" w:styleId="Quote">
    <w:name w:val="Quote"/>
    <w:basedOn w:val="Normal"/>
    <w:next w:val="Normal"/>
    <w:link w:val="QuoteChar"/>
    <w:uiPriority w:val="99"/>
    <w:qFormat/>
    <w:rsid w:val="00A55239"/>
    <w:pPr>
      <w:contextualSpacing w:val="0"/>
    </w:pPr>
    <w:rPr>
      <w:i/>
      <w:iCs/>
      <w:lang w:eastAsia="ru-RU"/>
    </w:rPr>
  </w:style>
  <w:style w:type="character" w:customStyle="1" w:styleId="QuoteChar">
    <w:name w:val="Quote Char"/>
    <w:basedOn w:val="DefaultParagraphFont"/>
    <w:link w:val="Quote"/>
    <w:uiPriority w:val="99"/>
    <w:locked/>
    <w:rsid w:val="00A55239"/>
    <w:rPr>
      <w:rFonts w:ascii="Times New Roman" w:hAnsi="Times New Roman"/>
      <w:i/>
      <w:sz w:val="28"/>
    </w:rPr>
  </w:style>
  <w:style w:type="character" w:styleId="BookTitle">
    <w:name w:val="Book Title"/>
    <w:basedOn w:val="DefaultParagraphFont"/>
    <w:uiPriority w:val="99"/>
    <w:qFormat/>
    <w:rsid w:val="00A55239"/>
    <w:rPr>
      <w:b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A55239"/>
    <w:pPr>
      <w:outlineLvl w:val="9"/>
    </w:pPr>
    <w:rPr>
      <w:rFonts w:eastAsia="Times New Roman"/>
    </w:rPr>
  </w:style>
  <w:style w:type="character" w:styleId="Strong">
    <w:name w:val="Strong"/>
    <w:aliases w:val="ЛНР"/>
    <w:basedOn w:val="DefaultParagraphFont"/>
    <w:uiPriority w:val="99"/>
    <w:qFormat/>
    <w:rsid w:val="00FC45D8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3</Pages>
  <Words>504</Words>
  <Characters>2873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Juliya</dc:creator>
  <cp:keywords/>
  <dc:description/>
  <cp:lastModifiedBy>user</cp:lastModifiedBy>
  <cp:revision>7</cp:revision>
  <cp:lastPrinted>2015-07-16T09:40:00Z</cp:lastPrinted>
  <dcterms:created xsi:type="dcterms:W3CDTF">2015-08-06T12:57:00Z</dcterms:created>
  <dcterms:modified xsi:type="dcterms:W3CDTF">2015-08-07T10:17:00Z</dcterms:modified>
</cp:coreProperties>
</file>