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997" w:rsidRPr="00666FA1" w:rsidRDefault="00717997" w:rsidP="00D6386F">
      <w:pPr>
        <w:pStyle w:val="a1"/>
        <w:rPr>
          <w:rStyle w:val="Strong"/>
          <w:b/>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72.75pt;height:68.25pt;visibility:visible">
            <v:imagedata r:id="rId7" o:title=""/>
          </v:shape>
        </w:pict>
      </w:r>
    </w:p>
    <w:p w:rsidR="00717997" w:rsidRPr="00D6386F" w:rsidRDefault="00717997" w:rsidP="00D6386F">
      <w:pPr>
        <w:pStyle w:val="a1"/>
      </w:pPr>
      <w:r w:rsidRPr="00D6386F">
        <w:t>ЛУГАНСКАЯ НАРОДНАЯ РЕСПУБЛИКА</w:t>
      </w:r>
    </w:p>
    <w:p w:rsidR="00717997" w:rsidRPr="00D6386F" w:rsidRDefault="00717997" w:rsidP="00D6386F">
      <w:pPr>
        <w:pStyle w:val="a3"/>
      </w:pPr>
      <w:r w:rsidRPr="00D6386F">
        <w:t>ЗАКОН</w:t>
      </w:r>
    </w:p>
    <w:p w:rsidR="00717997" w:rsidRPr="00D6386F" w:rsidRDefault="00717997" w:rsidP="00D6386F">
      <w:pPr>
        <w:pStyle w:val="Title"/>
      </w:pPr>
      <w:r w:rsidRPr="00D6386F">
        <w:t xml:space="preserve">О внесении изменений в Закон Луганской Народной Республики </w:t>
      </w:r>
      <w:r w:rsidRPr="00D6386F">
        <w:br/>
        <w:t>«О Регламенте Народного Совета Луганской Народной Республики»</w:t>
      </w:r>
    </w:p>
    <w:p w:rsidR="00717997" w:rsidRPr="00737DF4" w:rsidRDefault="00717997" w:rsidP="00D6386F">
      <w:pPr>
        <w:ind w:left="709" w:firstLine="0"/>
      </w:pPr>
    </w:p>
    <w:p w:rsidR="00717997" w:rsidRPr="00737DF4" w:rsidRDefault="00717997" w:rsidP="00D6386F">
      <w:pPr>
        <w:ind w:left="709" w:firstLine="0"/>
      </w:pPr>
    </w:p>
    <w:p w:rsidR="00717997" w:rsidRPr="00737DF4" w:rsidRDefault="00717997" w:rsidP="00D6386F">
      <w:pPr>
        <w:ind w:left="709" w:firstLine="0"/>
      </w:pPr>
    </w:p>
    <w:p w:rsidR="00717997" w:rsidRPr="00D6386F" w:rsidRDefault="00717997" w:rsidP="00D6386F">
      <w:pPr>
        <w:pStyle w:val="Heading2"/>
      </w:pPr>
      <w:r>
        <w:t>Статья</w:t>
      </w:r>
      <w:r w:rsidRPr="00D6386F">
        <w:t> 1</w:t>
      </w:r>
    </w:p>
    <w:p w:rsidR="00717997" w:rsidRPr="00D6386F" w:rsidRDefault="00717997" w:rsidP="00D6386F">
      <w:r w:rsidRPr="00D6386F">
        <w:t>Внести в Закон Луганской Народной Респ</w:t>
      </w:r>
      <w:r>
        <w:t>ублики от 28 января 2015 года № </w:t>
      </w:r>
      <w:r w:rsidRPr="00D6386F">
        <w:t>7-II «О Регламенте Народного Совета Луганской Народной Республики» следующие изменения:</w:t>
      </w:r>
    </w:p>
    <w:p w:rsidR="00717997" w:rsidRPr="00D6386F" w:rsidRDefault="00717997" w:rsidP="00D6386F">
      <w:pPr>
        <w:pStyle w:val="Quote"/>
      </w:pPr>
      <w:r w:rsidRPr="00D6386F">
        <w:t>1) в статье 7 пункт 23 части 1 изложить в следующей редакции:</w:t>
      </w:r>
    </w:p>
    <w:p w:rsidR="00717997" w:rsidRPr="00D6386F" w:rsidRDefault="00717997" w:rsidP="00D6386F">
      <w:r w:rsidRPr="00D6386F">
        <w:t>«23) назначает на должность руководителя Аппарата Народного Совета и освобождает его от должности в случаях, предусмотренных настоящим Регламентом; назначает на должность и освобождает от должности заместителя руководителя Аппарата Народного Совета по представлению руководителя Аппарата Народного Совета;»;</w:t>
      </w:r>
    </w:p>
    <w:p w:rsidR="00717997" w:rsidRPr="00D6386F" w:rsidRDefault="00717997" w:rsidP="00D6386F">
      <w:pPr>
        <w:pStyle w:val="Quote"/>
      </w:pPr>
      <w:r w:rsidRPr="00D6386F">
        <w:t>2) в статье 27:</w:t>
      </w:r>
    </w:p>
    <w:p w:rsidR="00717997" w:rsidRPr="00D6386F" w:rsidRDefault="00717997" w:rsidP="00D6386F">
      <w:pPr>
        <w:pStyle w:val="Quote"/>
      </w:pPr>
      <w:r w:rsidRPr="00D6386F">
        <w:t>а) название статьи дополнить словами «и руководителя Аппарата Народного Совета»;</w:t>
      </w:r>
    </w:p>
    <w:p w:rsidR="00717997" w:rsidRPr="00D6386F" w:rsidRDefault="00717997" w:rsidP="00D6386F">
      <w:pPr>
        <w:pStyle w:val="Quote"/>
      </w:pPr>
      <w:r w:rsidRPr="00D6386F">
        <w:t>б) дополнить частью 4 следующего содержания:</w:t>
      </w:r>
    </w:p>
    <w:p w:rsidR="00717997" w:rsidRPr="00D6386F" w:rsidRDefault="00717997" w:rsidP="00D6386F">
      <w:r>
        <w:t>«4.</w:t>
      </w:r>
      <w:r>
        <w:rPr>
          <w:lang w:val="en-US"/>
        </w:rPr>
        <w:t> </w:t>
      </w:r>
      <w:r w:rsidRPr="00D6386F">
        <w:t>Решение о досрочном прекращении полномочий руководителя Аппарата Народного Совета по основаниям, предусмотренным частями 1, 3-7 статьи 24 настоящего Регламента, принимается Председателем Народного Совета и оформляется распоряжением Председателя Народного Совета. Решение Народного Совета об освобождении руководителя Аппарата Народного Совета от занимаемой должности в соответствии с частью 2 статьи 24 настоящего Регламента оформляется постановлением Народного Совета.»;</w:t>
      </w:r>
    </w:p>
    <w:p w:rsidR="00717997" w:rsidRPr="00D6386F" w:rsidRDefault="00717997" w:rsidP="00D6386F">
      <w:pPr>
        <w:pStyle w:val="Quote"/>
      </w:pPr>
      <w:r w:rsidRPr="00D6386F">
        <w:t>3) в статье 31 в части 1 исключить слова «и Руководитель Аппарата Народного Совета»;</w:t>
      </w:r>
    </w:p>
    <w:p w:rsidR="00717997" w:rsidRPr="00D6386F" w:rsidRDefault="00717997" w:rsidP="00D6386F">
      <w:pPr>
        <w:pStyle w:val="Quote"/>
      </w:pPr>
      <w:r w:rsidRPr="00D6386F">
        <w:t>4) в статье 42 в части 4 исключить слова «и руководителя Аппарата Народного Совета»;</w:t>
      </w:r>
    </w:p>
    <w:p w:rsidR="00717997" w:rsidRPr="00D6386F" w:rsidRDefault="00717997" w:rsidP="00D6386F">
      <w:pPr>
        <w:pStyle w:val="Quote"/>
      </w:pPr>
      <w:r w:rsidRPr="00D6386F">
        <w:t>5) статью 183 дополнить новым абзацем следующего содержания:</w:t>
      </w:r>
    </w:p>
    <w:p w:rsidR="00717997" w:rsidRPr="00D6386F" w:rsidRDefault="00717997" w:rsidP="00D6386F">
      <w:r w:rsidRPr="00D6386F">
        <w:t>«Руководитель Аппарата Народного Совета назначается на должность Председателем Народного Совета, заместитель руководителя Аппарата Народного Совета назначается на должность Председателем Народного Совета по представлению руководителя Аппарата Народного Совета. Руководителем Аппарата Народного Совета, заместителем руководителя Аппарата Народного Совета не может быть депутат Народного Совета.».</w:t>
      </w:r>
    </w:p>
    <w:p w:rsidR="00717997" w:rsidRPr="00D6386F" w:rsidRDefault="00717997" w:rsidP="00D6386F">
      <w:pPr>
        <w:pStyle w:val="Heading2"/>
      </w:pPr>
      <w:r w:rsidRPr="00D6386F">
        <w:t>Статья 2</w:t>
      </w:r>
    </w:p>
    <w:p w:rsidR="00717997" w:rsidRPr="00D6386F" w:rsidRDefault="00717997" w:rsidP="00D6386F">
      <w:r w:rsidRPr="00D6386F">
        <w:t>Настоящий Закон вступает в силу со дня, следующего за днем его официального опубликования.</w:t>
      </w:r>
    </w:p>
    <w:p w:rsidR="00717997" w:rsidRPr="00D6386F" w:rsidRDefault="00717997" w:rsidP="00D6386F">
      <w:pPr>
        <w:ind w:left="709" w:firstLine="0"/>
      </w:pPr>
    </w:p>
    <w:p w:rsidR="00717997" w:rsidRPr="00D6386F" w:rsidRDefault="00717997" w:rsidP="00D6386F">
      <w:pPr>
        <w:ind w:left="709" w:firstLine="0"/>
      </w:pPr>
    </w:p>
    <w:p w:rsidR="00717997" w:rsidRDefault="00717997" w:rsidP="00D6386F">
      <w:pPr>
        <w:ind w:left="709" w:firstLine="0"/>
      </w:pPr>
    </w:p>
    <w:p w:rsidR="00717997" w:rsidRPr="00D6386F" w:rsidRDefault="00717997" w:rsidP="00D6386F">
      <w:pPr>
        <w:ind w:left="709" w:firstLine="0"/>
      </w:pPr>
    </w:p>
    <w:p w:rsidR="00717997" w:rsidRDefault="00717997" w:rsidP="00D6386F">
      <w:pPr>
        <w:ind w:firstLine="0"/>
      </w:pPr>
      <w:r w:rsidRPr="00D6386F">
        <w:t>Глава</w:t>
      </w:r>
    </w:p>
    <w:p w:rsidR="00717997" w:rsidRPr="00D6386F" w:rsidRDefault="00717997" w:rsidP="00D6386F">
      <w:pPr>
        <w:ind w:firstLine="0"/>
      </w:pPr>
      <w:r w:rsidRPr="00D6386F">
        <w:t>Луганской Народной Республики</w:t>
      </w:r>
      <w:r>
        <w:t xml:space="preserve"> </w:t>
      </w:r>
      <w:r>
        <w:tab/>
      </w:r>
      <w:r>
        <w:tab/>
      </w:r>
      <w:r>
        <w:tab/>
      </w:r>
      <w:r>
        <w:tab/>
      </w:r>
      <w:r>
        <w:tab/>
        <w:t>И.В. </w:t>
      </w:r>
      <w:r w:rsidRPr="00D6386F">
        <w:t>Плотницкий</w:t>
      </w:r>
    </w:p>
    <w:p w:rsidR="00717997" w:rsidRPr="00D6386F" w:rsidRDefault="00717997" w:rsidP="00D6386F">
      <w:pPr>
        <w:ind w:left="709" w:firstLine="0"/>
      </w:pPr>
    </w:p>
    <w:p w:rsidR="00717997" w:rsidRDefault="00717997" w:rsidP="00D6386F">
      <w:pPr>
        <w:ind w:left="709" w:firstLine="0"/>
      </w:pPr>
      <w:r w:rsidRPr="00D6386F">
        <w:t>г. Луганск</w:t>
      </w:r>
    </w:p>
    <w:p w:rsidR="00717997" w:rsidRDefault="00717997" w:rsidP="00D6386F">
      <w:pPr>
        <w:ind w:left="709" w:firstLine="0"/>
      </w:pPr>
      <w:del w:id="0" w:author="user" w:date="2015-08-06T13:39:00Z">
        <w:r w:rsidDel="005436F9">
          <w:delText>«___» </w:delText>
        </w:r>
      </w:del>
      <w:ins w:id="1" w:author="user" w:date="2015-08-06T13:39:00Z">
        <w:r>
          <w:t>«30» </w:t>
        </w:r>
      </w:ins>
      <w:del w:id="2" w:author="user" w:date="2015-08-06T13:39:00Z">
        <w:r w:rsidDel="005436F9">
          <w:delText>_____________ </w:delText>
        </w:r>
      </w:del>
      <w:ins w:id="3" w:author="user" w:date="2015-08-06T13:39:00Z">
        <w:r>
          <w:t>июля </w:t>
        </w:r>
      </w:ins>
      <w:r>
        <w:t>20</w:t>
      </w:r>
      <w:del w:id="4" w:author="user" w:date="2015-08-06T13:39:00Z">
        <w:r w:rsidDel="005436F9">
          <w:delText>___ </w:delText>
        </w:r>
      </w:del>
      <w:ins w:id="5" w:author="user" w:date="2015-08-06T13:39:00Z">
        <w:r>
          <w:t>15 </w:t>
        </w:r>
      </w:ins>
      <w:r>
        <w:t>года</w:t>
      </w:r>
    </w:p>
    <w:p w:rsidR="00717997" w:rsidRPr="00717997" w:rsidRDefault="00717997" w:rsidP="00D6386F">
      <w:pPr>
        <w:ind w:left="709" w:firstLine="0"/>
        <w:rPr>
          <w:lang w:val="en-US"/>
          <w:rPrChange w:id="6" w:author="user" w:date="2015-08-06T13:39:00Z">
            <w:rPr/>
          </w:rPrChange>
        </w:rPr>
      </w:pPr>
      <w:r>
        <w:t>№ </w:t>
      </w:r>
      <w:del w:id="7" w:author="user" w:date="2015-08-06T13:39:00Z">
        <w:r w:rsidDel="005436F9">
          <w:delText>__________</w:delText>
        </w:r>
      </w:del>
      <w:ins w:id="8" w:author="user" w:date="2015-08-06T13:39:00Z">
        <w:r>
          <w:rPr>
            <w:lang w:val="en-US"/>
          </w:rPr>
          <w:t>46-II</w:t>
        </w:r>
      </w:ins>
    </w:p>
    <w:sectPr w:rsidR="00717997" w:rsidRPr="00717997" w:rsidSect="00D6386F">
      <w:footerReference w:type="default" r:id="rId8"/>
      <w:pgSz w:w="11906" w:h="16838"/>
      <w:pgMar w:top="1134" w:right="850" w:bottom="1134" w:left="1701" w:header="0" w:footer="454"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7997" w:rsidRDefault="00717997" w:rsidP="002E738A">
      <w:r>
        <w:separator/>
      </w:r>
    </w:p>
  </w:endnote>
  <w:endnote w:type="continuationSeparator" w:id="0">
    <w:p w:rsidR="00717997" w:rsidRDefault="00717997" w:rsidP="002E73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997" w:rsidRPr="0059596D" w:rsidRDefault="00717997" w:rsidP="00D6386F">
    <w:pPr>
      <w:jc w:val="center"/>
      <w:rPr>
        <w:sz w:val="24"/>
        <w:szCs w:val="24"/>
      </w:rPr>
    </w:pPr>
    <w:r w:rsidRPr="0059596D">
      <w:rPr>
        <w:sz w:val="24"/>
        <w:szCs w:val="24"/>
      </w:rPr>
      <w:fldChar w:fldCharType="begin"/>
    </w:r>
    <w:r w:rsidRPr="0059596D">
      <w:rPr>
        <w:sz w:val="24"/>
        <w:szCs w:val="24"/>
      </w:rPr>
      <w:instrText>PAGE   \* MERGEFORMAT</w:instrText>
    </w:r>
    <w:r w:rsidRPr="0059596D">
      <w:rPr>
        <w:sz w:val="24"/>
        <w:szCs w:val="24"/>
      </w:rPr>
      <w:fldChar w:fldCharType="separate"/>
    </w:r>
    <w:r>
      <w:rPr>
        <w:noProof/>
        <w:sz w:val="24"/>
        <w:szCs w:val="24"/>
      </w:rPr>
      <w:t>2</w:t>
    </w:r>
    <w:r w:rsidRPr="0059596D">
      <w:rPr>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7997" w:rsidRDefault="00717997" w:rsidP="002E738A">
      <w:r>
        <w:separator/>
      </w:r>
    </w:p>
  </w:footnote>
  <w:footnote w:type="continuationSeparator" w:id="0">
    <w:p w:rsidR="00717997" w:rsidRDefault="00717997" w:rsidP="002E73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1304B"/>
    <w:multiLevelType w:val="hybridMultilevel"/>
    <w:tmpl w:val="D264D19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0F32125B"/>
    <w:multiLevelType w:val="hybridMultilevel"/>
    <w:tmpl w:val="AA2008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145960E3"/>
    <w:multiLevelType w:val="multilevel"/>
    <w:tmpl w:val="6F9AF20E"/>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3">
    <w:nsid w:val="39814C4B"/>
    <w:multiLevelType w:val="multilevel"/>
    <w:tmpl w:val="248A289C"/>
    <w:lvl w:ilvl="0">
      <w:start w:val="1"/>
      <w:numFmt w:val="decimal"/>
      <w:pStyle w:val="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4">
    <w:nsid w:val="5C3D6491"/>
    <w:multiLevelType w:val="multilevel"/>
    <w:tmpl w:val="BA28278A"/>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5">
    <w:nsid w:val="7D22624B"/>
    <w:multiLevelType w:val="hybridMultilevel"/>
    <w:tmpl w:val="49DAA5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
  </w:num>
  <w:num w:numId="4">
    <w:abstractNumId w:val="4"/>
  </w:num>
  <w:num w:numId="5">
    <w:abstractNumId w:val="4"/>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trackRevisions/>
  <w:documentProtection w:edit="trackedChanges" w:enforcement="1"/>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733F"/>
    <w:rsid w:val="0000436C"/>
    <w:rsid w:val="00007926"/>
    <w:rsid w:val="0001400C"/>
    <w:rsid w:val="00015CFA"/>
    <w:rsid w:val="00030306"/>
    <w:rsid w:val="000310E7"/>
    <w:rsid w:val="000356B7"/>
    <w:rsid w:val="00041E5D"/>
    <w:rsid w:val="00052BC1"/>
    <w:rsid w:val="00052F45"/>
    <w:rsid w:val="00072E17"/>
    <w:rsid w:val="0008482C"/>
    <w:rsid w:val="00084B27"/>
    <w:rsid w:val="0009254C"/>
    <w:rsid w:val="00094AFB"/>
    <w:rsid w:val="0009621E"/>
    <w:rsid w:val="000A27DC"/>
    <w:rsid w:val="000A61E0"/>
    <w:rsid w:val="000B7937"/>
    <w:rsid w:val="000C7885"/>
    <w:rsid w:val="000C7CD2"/>
    <w:rsid w:val="000D1859"/>
    <w:rsid w:val="000D5C60"/>
    <w:rsid w:val="000E02E4"/>
    <w:rsid w:val="000E3374"/>
    <w:rsid w:val="000E5C9F"/>
    <w:rsid w:val="001109B6"/>
    <w:rsid w:val="00112C78"/>
    <w:rsid w:val="00114EB5"/>
    <w:rsid w:val="00117CE3"/>
    <w:rsid w:val="0012252E"/>
    <w:rsid w:val="00133581"/>
    <w:rsid w:val="00161D21"/>
    <w:rsid w:val="0016277F"/>
    <w:rsid w:val="00172207"/>
    <w:rsid w:val="00182FA2"/>
    <w:rsid w:val="00187B09"/>
    <w:rsid w:val="00196CE2"/>
    <w:rsid w:val="001A03B1"/>
    <w:rsid w:val="001A17AF"/>
    <w:rsid w:val="001B026B"/>
    <w:rsid w:val="001C6BEF"/>
    <w:rsid w:val="001D2605"/>
    <w:rsid w:val="001E357D"/>
    <w:rsid w:val="001E3CC6"/>
    <w:rsid w:val="00203C5F"/>
    <w:rsid w:val="002127F2"/>
    <w:rsid w:val="002171D3"/>
    <w:rsid w:val="00223875"/>
    <w:rsid w:val="0022408F"/>
    <w:rsid w:val="0022486D"/>
    <w:rsid w:val="0022570B"/>
    <w:rsid w:val="002334D2"/>
    <w:rsid w:val="00240536"/>
    <w:rsid w:val="00243BB3"/>
    <w:rsid w:val="00254A5B"/>
    <w:rsid w:val="00265E26"/>
    <w:rsid w:val="002670CC"/>
    <w:rsid w:val="002826C7"/>
    <w:rsid w:val="002963D4"/>
    <w:rsid w:val="00296AB7"/>
    <w:rsid w:val="002A5197"/>
    <w:rsid w:val="002B0714"/>
    <w:rsid w:val="002D50AE"/>
    <w:rsid w:val="002D5D44"/>
    <w:rsid w:val="002E738A"/>
    <w:rsid w:val="002F142B"/>
    <w:rsid w:val="002F40FB"/>
    <w:rsid w:val="002F6CCF"/>
    <w:rsid w:val="00300617"/>
    <w:rsid w:val="003100A8"/>
    <w:rsid w:val="00310608"/>
    <w:rsid w:val="003107B5"/>
    <w:rsid w:val="00310CBC"/>
    <w:rsid w:val="003351F4"/>
    <w:rsid w:val="00336F5D"/>
    <w:rsid w:val="00342FC0"/>
    <w:rsid w:val="00360A37"/>
    <w:rsid w:val="00364369"/>
    <w:rsid w:val="003654C8"/>
    <w:rsid w:val="00366407"/>
    <w:rsid w:val="00371A48"/>
    <w:rsid w:val="003766CB"/>
    <w:rsid w:val="0038101B"/>
    <w:rsid w:val="00386A94"/>
    <w:rsid w:val="00390535"/>
    <w:rsid w:val="00390DE8"/>
    <w:rsid w:val="003A027E"/>
    <w:rsid w:val="003B5144"/>
    <w:rsid w:val="003B57D8"/>
    <w:rsid w:val="003C6542"/>
    <w:rsid w:val="003D091A"/>
    <w:rsid w:val="003D0FF1"/>
    <w:rsid w:val="003D7DAD"/>
    <w:rsid w:val="003E4754"/>
    <w:rsid w:val="0041077F"/>
    <w:rsid w:val="0041145C"/>
    <w:rsid w:val="0041179C"/>
    <w:rsid w:val="00411C90"/>
    <w:rsid w:val="00421EFF"/>
    <w:rsid w:val="00424179"/>
    <w:rsid w:val="00424375"/>
    <w:rsid w:val="0043099F"/>
    <w:rsid w:val="00434614"/>
    <w:rsid w:val="00440A1C"/>
    <w:rsid w:val="00442C2C"/>
    <w:rsid w:val="00451EDA"/>
    <w:rsid w:val="00452BD9"/>
    <w:rsid w:val="004538D0"/>
    <w:rsid w:val="00453F91"/>
    <w:rsid w:val="00454EE9"/>
    <w:rsid w:val="00456AE6"/>
    <w:rsid w:val="0047778A"/>
    <w:rsid w:val="004800BD"/>
    <w:rsid w:val="00487280"/>
    <w:rsid w:val="00493C7C"/>
    <w:rsid w:val="004A1393"/>
    <w:rsid w:val="004A4CBE"/>
    <w:rsid w:val="004B54C8"/>
    <w:rsid w:val="004C40DC"/>
    <w:rsid w:val="004D6718"/>
    <w:rsid w:val="004D7E34"/>
    <w:rsid w:val="004E44C3"/>
    <w:rsid w:val="004E5B44"/>
    <w:rsid w:val="004E65EC"/>
    <w:rsid w:val="004F0542"/>
    <w:rsid w:val="004F6D16"/>
    <w:rsid w:val="005009A9"/>
    <w:rsid w:val="00501B07"/>
    <w:rsid w:val="0050536E"/>
    <w:rsid w:val="005145F9"/>
    <w:rsid w:val="005230AC"/>
    <w:rsid w:val="005336DC"/>
    <w:rsid w:val="00534BD0"/>
    <w:rsid w:val="0053776E"/>
    <w:rsid w:val="00541CB7"/>
    <w:rsid w:val="005436F9"/>
    <w:rsid w:val="00546DC8"/>
    <w:rsid w:val="005565E5"/>
    <w:rsid w:val="005578D8"/>
    <w:rsid w:val="0056035A"/>
    <w:rsid w:val="00573D62"/>
    <w:rsid w:val="00577455"/>
    <w:rsid w:val="00585CF8"/>
    <w:rsid w:val="005956CD"/>
    <w:rsid w:val="0059596D"/>
    <w:rsid w:val="005B1FDD"/>
    <w:rsid w:val="005C0CA9"/>
    <w:rsid w:val="005C5C3A"/>
    <w:rsid w:val="005D336D"/>
    <w:rsid w:val="005D4B84"/>
    <w:rsid w:val="005E725E"/>
    <w:rsid w:val="005F46AB"/>
    <w:rsid w:val="005F4C57"/>
    <w:rsid w:val="006006D6"/>
    <w:rsid w:val="00601780"/>
    <w:rsid w:val="006059B7"/>
    <w:rsid w:val="006175A1"/>
    <w:rsid w:val="00620072"/>
    <w:rsid w:val="00633D36"/>
    <w:rsid w:val="00635E11"/>
    <w:rsid w:val="00641B09"/>
    <w:rsid w:val="006427AC"/>
    <w:rsid w:val="00646A3F"/>
    <w:rsid w:val="0065155F"/>
    <w:rsid w:val="006515ED"/>
    <w:rsid w:val="00655162"/>
    <w:rsid w:val="00655E3E"/>
    <w:rsid w:val="006639BA"/>
    <w:rsid w:val="00666FA1"/>
    <w:rsid w:val="0067723C"/>
    <w:rsid w:val="0068637E"/>
    <w:rsid w:val="00692734"/>
    <w:rsid w:val="006A2807"/>
    <w:rsid w:val="006C1FAE"/>
    <w:rsid w:val="006D2092"/>
    <w:rsid w:val="006E2E53"/>
    <w:rsid w:val="006E4F46"/>
    <w:rsid w:val="006E50DD"/>
    <w:rsid w:val="006E7174"/>
    <w:rsid w:val="006F04D5"/>
    <w:rsid w:val="006F2294"/>
    <w:rsid w:val="006F6558"/>
    <w:rsid w:val="0070399E"/>
    <w:rsid w:val="00706F61"/>
    <w:rsid w:val="0070722B"/>
    <w:rsid w:val="00717997"/>
    <w:rsid w:val="007255B5"/>
    <w:rsid w:val="0073420D"/>
    <w:rsid w:val="00737DF4"/>
    <w:rsid w:val="007458A9"/>
    <w:rsid w:val="007651C7"/>
    <w:rsid w:val="007703FF"/>
    <w:rsid w:val="00782306"/>
    <w:rsid w:val="007B0EDF"/>
    <w:rsid w:val="007B1824"/>
    <w:rsid w:val="007B3658"/>
    <w:rsid w:val="007B3BDF"/>
    <w:rsid w:val="007C6E53"/>
    <w:rsid w:val="007D26E7"/>
    <w:rsid w:val="007E219F"/>
    <w:rsid w:val="007E364A"/>
    <w:rsid w:val="007F3CB4"/>
    <w:rsid w:val="007F6931"/>
    <w:rsid w:val="00806CA8"/>
    <w:rsid w:val="0080747C"/>
    <w:rsid w:val="00813B51"/>
    <w:rsid w:val="0082307F"/>
    <w:rsid w:val="00832529"/>
    <w:rsid w:val="00866B70"/>
    <w:rsid w:val="00867266"/>
    <w:rsid w:val="008776CC"/>
    <w:rsid w:val="00877841"/>
    <w:rsid w:val="00883995"/>
    <w:rsid w:val="00891A6C"/>
    <w:rsid w:val="00891DF0"/>
    <w:rsid w:val="00893515"/>
    <w:rsid w:val="0089586B"/>
    <w:rsid w:val="008A0FDF"/>
    <w:rsid w:val="008A6DBD"/>
    <w:rsid w:val="008B217F"/>
    <w:rsid w:val="008B5DFD"/>
    <w:rsid w:val="008C1C61"/>
    <w:rsid w:val="008C36C3"/>
    <w:rsid w:val="008C4FBB"/>
    <w:rsid w:val="008D55C9"/>
    <w:rsid w:val="008F3303"/>
    <w:rsid w:val="00901AA5"/>
    <w:rsid w:val="0090672C"/>
    <w:rsid w:val="00906DC3"/>
    <w:rsid w:val="009165F1"/>
    <w:rsid w:val="009342F1"/>
    <w:rsid w:val="00936776"/>
    <w:rsid w:val="009412BB"/>
    <w:rsid w:val="009443D3"/>
    <w:rsid w:val="00951124"/>
    <w:rsid w:val="00954B76"/>
    <w:rsid w:val="00963FB1"/>
    <w:rsid w:val="00972D34"/>
    <w:rsid w:val="00973165"/>
    <w:rsid w:val="0097322F"/>
    <w:rsid w:val="0098388C"/>
    <w:rsid w:val="009A2653"/>
    <w:rsid w:val="009B320F"/>
    <w:rsid w:val="009B6892"/>
    <w:rsid w:val="009C56CD"/>
    <w:rsid w:val="009C66B7"/>
    <w:rsid w:val="009E0B1B"/>
    <w:rsid w:val="009E431F"/>
    <w:rsid w:val="009F19D7"/>
    <w:rsid w:val="009F4979"/>
    <w:rsid w:val="00A1203E"/>
    <w:rsid w:val="00A32AA3"/>
    <w:rsid w:val="00A4132D"/>
    <w:rsid w:val="00A43C9B"/>
    <w:rsid w:val="00A63B88"/>
    <w:rsid w:val="00A63D01"/>
    <w:rsid w:val="00A66539"/>
    <w:rsid w:val="00A66786"/>
    <w:rsid w:val="00A67676"/>
    <w:rsid w:val="00A71016"/>
    <w:rsid w:val="00A84F81"/>
    <w:rsid w:val="00A854B2"/>
    <w:rsid w:val="00A956DD"/>
    <w:rsid w:val="00AA13E0"/>
    <w:rsid w:val="00AA6740"/>
    <w:rsid w:val="00AB16EA"/>
    <w:rsid w:val="00AB3A18"/>
    <w:rsid w:val="00AC0344"/>
    <w:rsid w:val="00AC144F"/>
    <w:rsid w:val="00AC3501"/>
    <w:rsid w:val="00AC36BC"/>
    <w:rsid w:val="00AC57F7"/>
    <w:rsid w:val="00AD0401"/>
    <w:rsid w:val="00AE25CD"/>
    <w:rsid w:val="00AF0C6D"/>
    <w:rsid w:val="00AF68C2"/>
    <w:rsid w:val="00B005C2"/>
    <w:rsid w:val="00B06444"/>
    <w:rsid w:val="00B24F62"/>
    <w:rsid w:val="00B2521E"/>
    <w:rsid w:val="00B30C5A"/>
    <w:rsid w:val="00B32CAA"/>
    <w:rsid w:val="00B351AB"/>
    <w:rsid w:val="00B43C91"/>
    <w:rsid w:val="00B5590D"/>
    <w:rsid w:val="00B63CD8"/>
    <w:rsid w:val="00B65887"/>
    <w:rsid w:val="00B67A1B"/>
    <w:rsid w:val="00B7079B"/>
    <w:rsid w:val="00B73BF0"/>
    <w:rsid w:val="00B73CC4"/>
    <w:rsid w:val="00B82F34"/>
    <w:rsid w:val="00B8380F"/>
    <w:rsid w:val="00B87F72"/>
    <w:rsid w:val="00B90787"/>
    <w:rsid w:val="00B94043"/>
    <w:rsid w:val="00B970DA"/>
    <w:rsid w:val="00BA1E9F"/>
    <w:rsid w:val="00BA6E63"/>
    <w:rsid w:val="00BB44E1"/>
    <w:rsid w:val="00BB632E"/>
    <w:rsid w:val="00BC53EC"/>
    <w:rsid w:val="00BC6E6F"/>
    <w:rsid w:val="00BD267F"/>
    <w:rsid w:val="00BE789C"/>
    <w:rsid w:val="00BF226F"/>
    <w:rsid w:val="00BF2A4A"/>
    <w:rsid w:val="00C00BFC"/>
    <w:rsid w:val="00C00EAD"/>
    <w:rsid w:val="00C108DA"/>
    <w:rsid w:val="00C12842"/>
    <w:rsid w:val="00C15297"/>
    <w:rsid w:val="00C21572"/>
    <w:rsid w:val="00C22BF3"/>
    <w:rsid w:val="00C274CB"/>
    <w:rsid w:val="00C27D43"/>
    <w:rsid w:val="00C40A2E"/>
    <w:rsid w:val="00C461A3"/>
    <w:rsid w:val="00C4650F"/>
    <w:rsid w:val="00C52D45"/>
    <w:rsid w:val="00C53068"/>
    <w:rsid w:val="00C83880"/>
    <w:rsid w:val="00C904D7"/>
    <w:rsid w:val="00C92B2C"/>
    <w:rsid w:val="00C9407C"/>
    <w:rsid w:val="00C94752"/>
    <w:rsid w:val="00C96BF5"/>
    <w:rsid w:val="00CA75B0"/>
    <w:rsid w:val="00CA77F6"/>
    <w:rsid w:val="00CC2720"/>
    <w:rsid w:val="00CC3B1B"/>
    <w:rsid w:val="00CC3C7C"/>
    <w:rsid w:val="00CC4100"/>
    <w:rsid w:val="00CC4C6F"/>
    <w:rsid w:val="00CC4DC9"/>
    <w:rsid w:val="00CC520E"/>
    <w:rsid w:val="00CD02FC"/>
    <w:rsid w:val="00CD1095"/>
    <w:rsid w:val="00CD4CA7"/>
    <w:rsid w:val="00CE188F"/>
    <w:rsid w:val="00CE3770"/>
    <w:rsid w:val="00CF1A9B"/>
    <w:rsid w:val="00CF5106"/>
    <w:rsid w:val="00CF60CA"/>
    <w:rsid w:val="00D00069"/>
    <w:rsid w:val="00D1375C"/>
    <w:rsid w:val="00D15E7A"/>
    <w:rsid w:val="00D21165"/>
    <w:rsid w:val="00D3077C"/>
    <w:rsid w:val="00D532F9"/>
    <w:rsid w:val="00D6386F"/>
    <w:rsid w:val="00D64C33"/>
    <w:rsid w:val="00D71C36"/>
    <w:rsid w:val="00D75B21"/>
    <w:rsid w:val="00D7720F"/>
    <w:rsid w:val="00D7798E"/>
    <w:rsid w:val="00D9040B"/>
    <w:rsid w:val="00D91307"/>
    <w:rsid w:val="00D92176"/>
    <w:rsid w:val="00D944C4"/>
    <w:rsid w:val="00DB04B4"/>
    <w:rsid w:val="00DB56C3"/>
    <w:rsid w:val="00DC21A1"/>
    <w:rsid w:val="00DD3A8C"/>
    <w:rsid w:val="00DF7AC8"/>
    <w:rsid w:val="00E00DCC"/>
    <w:rsid w:val="00E17817"/>
    <w:rsid w:val="00E205C7"/>
    <w:rsid w:val="00E2794F"/>
    <w:rsid w:val="00E51F2B"/>
    <w:rsid w:val="00E62A5B"/>
    <w:rsid w:val="00E70470"/>
    <w:rsid w:val="00E73F6D"/>
    <w:rsid w:val="00E7449D"/>
    <w:rsid w:val="00E7453E"/>
    <w:rsid w:val="00E7713E"/>
    <w:rsid w:val="00E7727D"/>
    <w:rsid w:val="00E80977"/>
    <w:rsid w:val="00E85060"/>
    <w:rsid w:val="00E945AF"/>
    <w:rsid w:val="00EA4048"/>
    <w:rsid w:val="00EB1CCD"/>
    <w:rsid w:val="00EB1D24"/>
    <w:rsid w:val="00EB75CA"/>
    <w:rsid w:val="00ED0CE0"/>
    <w:rsid w:val="00EE113F"/>
    <w:rsid w:val="00EE5FCC"/>
    <w:rsid w:val="00F0687A"/>
    <w:rsid w:val="00F22C09"/>
    <w:rsid w:val="00F24686"/>
    <w:rsid w:val="00F269EA"/>
    <w:rsid w:val="00F42727"/>
    <w:rsid w:val="00F45986"/>
    <w:rsid w:val="00F47DDE"/>
    <w:rsid w:val="00F51B4E"/>
    <w:rsid w:val="00F57EBB"/>
    <w:rsid w:val="00F67634"/>
    <w:rsid w:val="00F834F1"/>
    <w:rsid w:val="00F8733F"/>
    <w:rsid w:val="00F94494"/>
    <w:rsid w:val="00FB6EA9"/>
    <w:rsid w:val="00FC5274"/>
    <w:rsid w:val="00FD0CA4"/>
    <w:rsid w:val="00FD5CB6"/>
    <w:rsid w:val="00FE0C31"/>
    <w:rsid w:val="00FE2C3A"/>
    <w:rsid w:val="00FE3213"/>
    <w:rsid w:val="00FE50B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uiPriority="0" w:unhideWhenUsed="1"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59596D"/>
    <w:pPr>
      <w:spacing w:after="200" w:line="276" w:lineRule="auto"/>
      <w:ind w:firstLine="709"/>
      <w:contextualSpacing/>
      <w:jc w:val="both"/>
    </w:pPr>
    <w:rPr>
      <w:rFonts w:ascii="Times New Roman" w:hAnsi="Times New Roman" w:cs="Calibri"/>
      <w:sz w:val="28"/>
      <w:szCs w:val="28"/>
    </w:rPr>
  </w:style>
  <w:style w:type="paragraph" w:styleId="Heading1">
    <w:name w:val="heading 1"/>
    <w:basedOn w:val="Normal"/>
    <w:next w:val="Normal"/>
    <w:link w:val="Heading1Char"/>
    <w:uiPriority w:val="99"/>
    <w:qFormat/>
    <w:locked/>
    <w:rsid w:val="00D6386F"/>
    <w:pPr>
      <w:keepNext/>
      <w:spacing w:before="240" w:after="60"/>
      <w:outlineLvl w:val="0"/>
    </w:pPr>
    <w:rPr>
      <w:rFonts w:ascii="Cambria" w:eastAsia="Times New Roman" w:hAnsi="Cambria" w:cs="Times New Roman"/>
      <w:b/>
      <w:bCs/>
      <w:kern w:val="32"/>
      <w:sz w:val="32"/>
      <w:szCs w:val="32"/>
      <w:lang w:eastAsia="en-US"/>
    </w:rPr>
  </w:style>
  <w:style w:type="paragraph" w:styleId="Heading2">
    <w:name w:val="heading 2"/>
    <w:aliases w:val="Статья"/>
    <w:basedOn w:val="Normal"/>
    <w:next w:val="Normal"/>
    <w:link w:val="Heading2Char"/>
    <w:uiPriority w:val="99"/>
    <w:qFormat/>
    <w:rsid w:val="0059596D"/>
    <w:pPr>
      <w:keepNext/>
      <w:keepLines/>
      <w:outlineLvl w:val="1"/>
    </w:pPr>
    <w:rPr>
      <w:rFonts w:cs="Times New Roman"/>
      <w:b/>
    </w:rPr>
  </w:style>
  <w:style w:type="paragraph" w:styleId="Heading4">
    <w:name w:val="heading 4"/>
    <w:basedOn w:val="Normal"/>
    <w:next w:val="Normal"/>
    <w:link w:val="Heading4Char"/>
    <w:uiPriority w:val="99"/>
    <w:qFormat/>
    <w:locked/>
    <w:rsid w:val="0059596D"/>
    <w:pPr>
      <w:keepNext/>
      <w:keepLines/>
      <w:spacing w:before="200" w:after="0"/>
      <w:outlineLvl w:val="3"/>
    </w:pPr>
    <w:rPr>
      <w:rFonts w:ascii="Cambria" w:eastAsia="Times New Roman" w:hAnsi="Cambria" w:cs="Times New Roman"/>
      <w:b/>
      <w:bCs/>
      <w:i/>
      <w:iCs/>
      <w:color w:val="4F81BD"/>
    </w:rPr>
  </w:style>
  <w:style w:type="paragraph" w:styleId="Heading5">
    <w:name w:val="heading 5"/>
    <w:basedOn w:val="Normal"/>
    <w:next w:val="Normal"/>
    <w:link w:val="Heading5Char"/>
    <w:uiPriority w:val="99"/>
    <w:qFormat/>
    <w:locked/>
    <w:rsid w:val="0059596D"/>
    <w:pPr>
      <w:keepNext/>
      <w:keepLines/>
      <w:spacing w:before="200" w:after="0"/>
      <w:outlineLvl w:val="4"/>
    </w:pPr>
    <w:rPr>
      <w:rFonts w:ascii="Cambria" w:eastAsia="Times New Roman" w:hAnsi="Cambria" w:cs="Times New Roman"/>
      <w:color w:val="243F60"/>
    </w:rPr>
  </w:style>
  <w:style w:type="paragraph" w:styleId="Heading6">
    <w:name w:val="heading 6"/>
    <w:basedOn w:val="Normal"/>
    <w:next w:val="Normal"/>
    <w:link w:val="Heading6Char"/>
    <w:uiPriority w:val="99"/>
    <w:qFormat/>
    <w:locked/>
    <w:rsid w:val="0059596D"/>
    <w:pPr>
      <w:keepNext/>
      <w:keepLines/>
      <w:spacing w:before="200" w:after="0"/>
      <w:outlineLvl w:val="5"/>
    </w:pPr>
    <w:rPr>
      <w:rFonts w:ascii="Cambria" w:eastAsia="Times New Roman" w:hAnsi="Cambria" w:cs="Times New Roman"/>
      <w:i/>
      <w:iCs/>
      <w:color w:val="243F60"/>
    </w:rPr>
  </w:style>
  <w:style w:type="paragraph" w:styleId="Heading7">
    <w:name w:val="heading 7"/>
    <w:basedOn w:val="Normal"/>
    <w:next w:val="Normal"/>
    <w:link w:val="Heading7Char"/>
    <w:uiPriority w:val="99"/>
    <w:qFormat/>
    <w:locked/>
    <w:rsid w:val="0059596D"/>
    <w:pPr>
      <w:keepNext/>
      <w:keepLines/>
      <w:spacing w:before="200" w:after="0"/>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9"/>
    <w:qFormat/>
    <w:locked/>
    <w:rsid w:val="0059596D"/>
    <w:pPr>
      <w:keepNext/>
      <w:keepLines/>
      <w:spacing w:before="200" w:after="0"/>
      <w:outlineLvl w:val="7"/>
    </w:pPr>
    <w:rPr>
      <w:rFonts w:ascii="Cambria" w:eastAsia="Times New Roman" w:hAnsi="Cambria" w:cs="Times New Roman"/>
      <w:color w:val="404040"/>
      <w:sz w:val="20"/>
      <w:szCs w:val="20"/>
    </w:rPr>
  </w:style>
  <w:style w:type="paragraph" w:styleId="Heading9">
    <w:name w:val="heading 9"/>
    <w:basedOn w:val="Normal"/>
    <w:next w:val="Normal"/>
    <w:link w:val="Heading9Char"/>
    <w:uiPriority w:val="99"/>
    <w:qFormat/>
    <w:locked/>
    <w:rsid w:val="0059596D"/>
    <w:pPr>
      <w:keepNext/>
      <w:keepLines/>
      <w:spacing w:before="200" w:after="0"/>
      <w:outlineLvl w:val="8"/>
    </w:pPr>
    <w:rPr>
      <w:rFonts w:ascii="Cambria" w:eastAsia="Times New Roman" w:hAnsi="Cambria" w:cs="Times New Roman"/>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6386F"/>
    <w:rPr>
      <w:rFonts w:ascii="Cambria" w:hAnsi="Cambria"/>
      <w:b/>
      <w:kern w:val="32"/>
      <w:sz w:val="32"/>
      <w:lang w:eastAsia="en-US"/>
    </w:rPr>
  </w:style>
  <w:style w:type="character" w:customStyle="1" w:styleId="Heading2Char">
    <w:name w:val="Heading 2 Char"/>
    <w:aliases w:val="Статья Char"/>
    <w:basedOn w:val="DefaultParagraphFont"/>
    <w:link w:val="Heading2"/>
    <w:uiPriority w:val="99"/>
    <w:locked/>
    <w:rsid w:val="0059596D"/>
    <w:rPr>
      <w:rFonts w:ascii="Times New Roman" w:hAnsi="Times New Roman"/>
      <w:b/>
      <w:sz w:val="28"/>
    </w:rPr>
  </w:style>
  <w:style w:type="character" w:customStyle="1" w:styleId="Heading4Char">
    <w:name w:val="Heading 4 Char"/>
    <w:basedOn w:val="DefaultParagraphFont"/>
    <w:link w:val="Heading4"/>
    <w:uiPriority w:val="99"/>
    <w:semiHidden/>
    <w:locked/>
    <w:rsid w:val="0059596D"/>
    <w:rPr>
      <w:rFonts w:ascii="Cambria" w:hAnsi="Cambria"/>
      <w:b/>
      <w:i/>
      <w:color w:val="4F81BD"/>
      <w:sz w:val="28"/>
    </w:rPr>
  </w:style>
  <w:style w:type="character" w:customStyle="1" w:styleId="Heading5Char">
    <w:name w:val="Heading 5 Char"/>
    <w:basedOn w:val="DefaultParagraphFont"/>
    <w:link w:val="Heading5"/>
    <w:uiPriority w:val="99"/>
    <w:semiHidden/>
    <w:locked/>
    <w:rsid w:val="0059596D"/>
    <w:rPr>
      <w:rFonts w:ascii="Cambria" w:hAnsi="Cambria"/>
      <w:color w:val="243F60"/>
      <w:sz w:val="28"/>
    </w:rPr>
  </w:style>
  <w:style w:type="character" w:customStyle="1" w:styleId="Heading6Char">
    <w:name w:val="Heading 6 Char"/>
    <w:basedOn w:val="DefaultParagraphFont"/>
    <w:link w:val="Heading6"/>
    <w:uiPriority w:val="99"/>
    <w:semiHidden/>
    <w:locked/>
    <w:rsid w:val="0059596D"/>
    <w:rPr>
      <w:rFonts w:ascii="Cambria" w:hAnsi="Cambria"/>
      <w:i/>
      <w:color w:val="243F60"/>
      <w:sz w:val="28"/>
    </w:rPr>
  </w:style>
  <w:style w:type="character" w:customStyle="1" w:styleId="Heading7Char">
    <w:name w:val="Heading 7 Char"/>
    <w:basedOn w:val="DefaultParagraphFont"/>
    <w:link w:val="Heading7"/>
    <w:uiPriority w:val="99"/>
    <w:semiHidden/>
    <w:locked/>
    <w:rsid w:val="0059596D"/>
    <w:rPr>
      <w:rFonts w:ascii="Cambria" w:hAnsi="Cambria"/>
      <w:i/>
      <w:color w:val="404040"/>
      <w:sz w:val="28"/>
    </w:rPr>
  </w:style>
  <w:style w:type="character" w:customStyle="1" w:styleId="Heading8Char">
    <w:name w:val="Heading 8 Char"/>
    <w:basedOn w:val="DefaultParagraphFont"/>
    <w:link w:val="Heading8"/>
    <w:uiPriority w:val="99"/>
    <w:semiHidden/>
    <w:locked/>
    <w:rsid w:val="0059596D"/>
    <w:rPr>
      <w:rFonts w:ascii="Cambria" w:hAnsi="Cambria"/>
      <w:color w:val="404040"/>
    </w:rPr>
  </w:style>
  <w:style w:type="character" w:customStyle="1" w:styleId="Heading9Char">
    <w:name w:val="Heading 9 Char"/>
    <w:basedOn w:val="DefaultParagraphFont"/>
    <w:link w:val="Heading9"/>
    <w:uiPriority w:val="99"/>
    <w:semiHidden/>
    <w:locked/>
    <w:rsid w:val="0059596D"/>
    <w:rPr>
      <w:rFonts w:ascii="Cambria" w:hAnsi="Cambria"/>
      <w:i/>
      <w:color w:val="404040"/>
    </w:rPr>
  </w:style>
  <w:style w:type="paragraph" w:styleId="BalloonText">
    <w:name w:val="Balloon Text"/>
    <w:basedOn w:val="Normal"/>
    <w:link w:val="BalloonTextChar"/>
    <w:uiPriority w:val="99"/>
    <w:semiHidden/>
    <w:rsid w:val="00F8733F"/>
    <w:pPr>
      <w:spacing w:after="0" w:line="240" w:lineRule="auto"/>
    </w:pPr>
    <w:rPr>
      <w:rFonts w:ascii="Tahoma" w:hAnsi="Tahoma" w:cs="Times New Roman"/>
      <w:sz w:val="16"/>
      <w:szCs w:val="16"/>
    </w:rPr>
  </w:style>
  <w:style w:type="character" w:customStyle="1" w:styleId="BalloonTextChar">
    <w:name w:val="Balloon Text Char"/>
    <w:basedOn w:val="DefaultParagraphFont"/>
    <w:link w:val="BalloonText"/>
    <w:uiPriority w:val="99"/>
    <w:semiHidden/>
    <w:locked/>
    <w:rsid w:val="00F8733F"/>
    <w:rPr>
      <w:rFonts w:ascii="Tahoma" w:hAnsi="Tahoma"/>
      <w:sz w:val="16"/>
    </w:rPr>
  </w:style>
  <w:style w:type="paragraph" w:styleId="NormalWeb">
    <w:name w:val="Normal (Web)"/>
    <w:basedOn w:val="Normal"/>
    <w:uiPriority w:val="99"/>
    <w:rsid w:val="00646A3F"/>
    <w:pPr>
      <w:spacing w:before="100" w:beforeAutospacing="1" w:after="100" w:afterAutospacing="1" w:line="240" w:lineRule="auto"/>
    </w:pPr>
    <w:rPr>
      <w:rFonts w:eastAsia="Times New Roman" w:cs="Times New Roman"/>
      <w:sz w:val="24"/>
      <w:szCs w:val="24"/>
    </w:rPr>
  </w:style>
  <w:style w:type="paragraph" w:styleId="ListParagraph">
    <w:name w:val="List Paragraph"/>
    <w:basedOn w:val="Normal"/>
    <w:uiPriority w:val="99"/>
    <w:qFormat/>
    <w:rsid w:val="00C21572"/>
    <w:pPr>
      <w:ind w:left="720"/>
    </w:pPr>
  </w:style>
  <w:style w:type="character" w:styleId="Strong">
    <w:name w:val="Strong"/>
    <w:aliases w:val="ЛНР"/>
    <w:basedOn w:val="DefaultParagraphFont"/>
    <w:uiPriority w:val="99"/>
    <w:qFormat/>
    <w:rsid w:val="00C21572"/>
    <w:rPr>
      <w:rFonts w:cs="Times New Roman"/>
      <w:b/>
    </w:rPr>
  </w:style>
  <w:style w:type="paragraph" w:styleId="BodyText">
    <w:name w:val="Body Text"/>
    <w:basedOn w:val="Normal"/>
    <w:link w:val="BodyTextChar"/>
    <w:uiPriority w:val="99"/>
    <w:rsid w:val="00C21572"/>
    <w:pPr>
      <w:shd w:val="clear" w:color="auto" w:fill="FFFFFF"/>
      <w:spacing w:after="240" w:line="274" w:lineRule="exact"/>
    </w:pPr>
    <w:rPr>
      <w:rFonts w:cs="Times New Roman"/>
      <w:sz w:val="20"/>
      <w:szCs w:val="20"/>
    </w:rPr>
  </w:style>
  <w:style w:type="character" w:customStyle="1" w:styleId="BodyTextChar">
    <w:name w:val="Body Text Char"/>
    <w:basedOn w:val="DefaultParagraphFont"/>
    <w:link w:val="BodyText"/>
    <w:uiPriority w:val="99"/>
    <w:locked/>
    <w:rsid w:val="00C21572"/>
    <w:rPr>
      <w:rFonts w:ascii="Times New Roman" w:hAnsi="Times New Roman"/>
      <w:shd w:val="clear" w:color="auto" w:fill="FFFFFF"/>
    </w:rPr>
  </w:style>
  <w:style w:type="character" w:customStyle="1" w:styleId="12">
    <w:name w:val="Основной текст + Полужирный12"/>
    <w:aliases w:val="Интервал 0 pt14"/>
    <w:uiPriority w:val="99"/>
    <w:rsid w:val="0056035A"/>
    <w:rPr>
      <w:rFonts w:ascii="Times New Roman" w:hAnsi="Times New Roman"/>
      <w:b/>
      <w:spacing w:val="10"/>
      <w:sz w:val="22"/>
    </w:rPr>
  </w:style>
  <w:style w:type="paragraph" w:styleId="NoSpacing">
    <w:name w:val="No Spacing"/>
    <w:uiPriority w:val="99"/>
    <w:qFormat/>
    <w:rsid w:val="00C00BFC"/>
    <w:rPr>
      <w:rFonts w:cs="Calibri"/>
      <w:lang w:eastAsia="en-US"/>
    </w:rPr>
  </w:style>
  <w:style w:type="table" w:styleId="TableGrid">
    <w:name w:val="Table Grid"/>
    <w:basedOn w:val="TableNormal"/>
    <w:uiPriority w:val="99"/>
    <w:rsid w:val="002F6CCF"/>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71C36"/>
    <w:pPr>
      <w:tabs>
        <w:tab w:val="center" w:pos="4677"/>
        <w:tab w:val="right" w:pos="9355"/>
      </w:tabs>
    </w:pPr>
    <w:rPr>
      <w:rFonts w:ascii="Calibri" w:hAnsi="Calibri" w:cs="Times New Roman"/>
      <w:sz w:val="20"/>
      <w:szCs w:val="20"/>
      <w:lang w:eastAsia="en-US"/>
    </w:rPr>
  </w:style>
  <w:style w:type="character" w:customStyle="1" w:styleId="FooterChar">
    <w:name w:val="Footer Char"/>
    <w:basedOn w:val="DefaultParagraphFont"/>
    <w:link w:val="Footer"/>
    <w:uiPriority w:val="99"/>
    <w:locked/>
    <w:rsid w:val="007651C7"/>
    <w:rPr>
      <w:lang w:eastAsia="en-US"/>
    </w:rPr>
  </w:style>
  <w:style w:type="character" w:styleId="PageNumber">
    <w:name w:val="page number"/>
    <w:basedOn w:val="DefaultParagraphFont"/>
    <w:uiPriority w:val="99"/>
    <w:rsid w:val="00D71C36"/>
    <w:rPr>
      <w:rFonts w:cs="Times New Roman"/>
    </w:rPr>
  </w:style>
  <w:style w:type="paragraph" w:styleId="HTMLPreformatted">
    <w:name w:val="HTML Preformatted"/>
    <w:basedOn w:val="Normal"/>
    <w:link w:val="HTMLPreformattedChar"/>
    <w:uiPriority w:val="99"/>
    <w:rsid w:val="00CE18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rPr>
  </w:style>
  <w:style w:type="character" w:customStyle="1" w:styleId="HTMLPreformattedChar">
    <w:name w:val="HTML Preformatted Char"/>
    <w:basedOn w:val="DefaultParagraphFont"/>
    <w:link w:val="HTMLPreformatted"/>
    <w:uiPriority w:val="99"/>
    <w:locked/>
    <w:rsid w:val="00CE188F"/>
    <w:rPr>
      <w:rFonts w:ascii="Courier New" w:hAnsi="Courier New"/>
    </w:rPr>
  </w:style>
  <w:style w:type="character" w:customStyle="1" w:styleId="a0">
    <w:name w:val="Знак Знак"/>
    <w:uiPriority w:val="99"/>
    <w:rsid w:val="00CE188F"/>
    <w:rPr>
      <w:sz w:val="28"/>
      <w:shd w:val="clear" w:color="auto" w:fill="FFFFFF"/>
    </w:rPr>
  </w:style>
  <w:style w:type="paragraph" w:styleId="Title">
    <w:name w:val="Title"/>
    <w:basedOn w:val="Normal"/>
    <w:next w:val="Normal"/>
    <w:link w:val="TitleChar"/>
    <w:uiPriority w:val="99"/>
    <w:qFormat/>
    <w:locked/>
    <w:rsid w:val="0059596D"/>
    <w:pPr>
      <w:ind w:firstLine="0"/>
      <w:jc w:val="center"/>
      <w:outlineLvl w:val="0"/>
    </w:pPr>
    <w:rPr>
      <w:rFonts w:eastAsia="Times New Roman" w:cs="Times New Roman"/>
      <w:b/>
      <w:kern w:val="28"/>
      <w:szCs w:val="36"/>
    </w:rPr>
  </w:style>
  <w:style w:type="character" w:customStyle="1" w:styleId="TitleChar">
    <w:name w:val="Title Char"/>
    <w:basedOn w:val="DefaultParagraphFont"/>
    <w:link w:val="Title"/>
    <w:uiPriority w:val="99"/>
    <w:locked/>
    <w:rsid w:val="0059596D"/>
    <w:rPr>
      <w:rFonts w:ascii="Times New Roman" w:hAnsi="Times New Roman"/>
      <w:b/>
      <w:kern w:val="28"/>
      <w:sz w:val="36"/>
    </w:rPr>
  </w:style>
  <w:style w:type="paragraph" w:styleId="Quote">
    <w:name w:val="Quote"/>
    <w:basedOn w:val="Normal"/>
    <w:next w:val="Normal"/>
    <w:link w:val="QuoteChar"/>
    <w:uiPriority w:val="99"/>
    <w:qFormat/>
    <w:rsid w:val="0059596D"/>
    <w:pPr>
      <w:contextualSpacing w:val="0"/>
    </w:pPr>
    <w:rPr>
      <w:rFonts w:cs="Times New Roman"/>
      <w:i/>
      <w:iCs/>
    </w:rPr>
  </w:style>
  <w:style w:type="character" w:customStyle="1" w:styleId="QuoteChar">
    <w:name w:val="Quote Char"/>
    <w:basedOn w:val="DefaultParagraphFont"/>
    <w:link w:val="Quote"/>
    <w:uiPriority w:val="99"/>
    <w:locked/>
    <w:rsid w:val="0059596D"/>
    <w:rPr>
      <w:rFonts w:ascii="Times New Roman" w:hAnsi="Times New Roman"/>
      <w:i/>
      <w:sz w:val="28"/>
    </w:rPr>
  </w:style>
  <w:style w:type="paragraph" w:customStyle="1" w:styleId="a1">
    <w:name w:val="ЛНР шапка"/>
    <w:basedOn w:val="Normal"/>
    <w:link w:val="a2"/>
    <w:uiPriority w:val="99"/>
    <w:rsid w:val="0059596D"/>
    <w:pPr>
      <w:spacing w:after="400"/>
      <w:ind w:firstLine="0"/>
      <w:contextualSpacing w:val="0"/>
      <w:jc w:val="center"/>
    </w:pPr>
    <w:rPr>
      <w:rFonts w:cs="Times New Roman"/>
      <w:b/>
      <w:caps/>
      <w:spacing w:val="40"/>
    </w:rPr>
  </w:style>
  <w:style w:type="character" w:customStyle="1" w:styleId="a2">
    <w:name w:val="ЛНР шапка Знак"/>
    <w:link w:val="a1"/>
    <w:uiPriority w:val="99"/>
    <w:locked/>
    <w:rsid w:val="0059596D"/>
    <w:rPr>
      <w:rFonts w:ascii="Times New Roman" w:hAnsi="Times New Roman"/>
      <w:b/>
      <w:caps/>
      <w:spacing w:val="40"/>
      <w:sz w:val="28"/>
    </w:rPr>
  </w:style>
  <w:style w:type="paragraph" w:customStyle="1" w:styleId="a3">
    <w:name w:val="закон"/>
    <w:basedOn w:val="Normal"/>
    <w:next w:val="Heading1"/>
    <w:link w:val="a4"/>
    <w:uiPriority w:val="99"/>
    <w:rsid w:val="0059596D"/>
    <w:pPr>
      <w:spacing w:after="1200"/>
      <w:ind w:firstLine="0"/>
      <w:jc w:val="center"/>
    </w:pPr>
    <w:rPr>
      <w:rFonts w:cs="Times New Roman"/>
      <w:b/>
      <w:caps/>
      <w:spacing w:val="40"/>
      <w:sz w:val="44"/>
      <w:szCs w:val="40"/>
    </w:rPr>
  </w:style>
  <w:style w:type="character" w:customStyle="1" w:styleId="a4">
    <w:name w:val="закон Знак"/>
    <w:link w:val="a3"/>
    <w:uiPriority w:val="99"/>
    <w:locked/>
    <w:rsid w:val="0059596D"/>
    <w:rPr>
      <w:rFonts w:ascii="Times New Roman" w:hAnsi="Times New Roman"/>
      <w:b/>
      <w:caps/>
      <w:spacing w:val="40"/>
      <w:sz w:val="40"/>
    </w:rPr>
  </w:style>
  <w:style w:type="paragraph" w:customStyle="1" w:styleId="a5">
    <w:name w:val="Раздел"/>
    <w:basedOn w:val="Normal"/>
    <w:link w:val="a6"/>
    <w:uiPriority w:val="99"/>
    <w:rsid w:val="0059596D"/>
    <w:pPr>
      <w:keepNext/>
      <w:keepLines/>
      <w:ind w:firstLine="0"/>
      <w:contextualSpacing w:val="0"/>
      <w:jc w:val="center"/>
      <w:outlineLvl w:val="0"/>
    </w:pPr>
    <w:rPr>
      <w:rFonts w:cs="Times New Roman"/>
      <w:b/>
      <w:caps/>
    </w:rPr>
  </w:style>
  <w:style w:type="character" w:customStyle="1" w:styleId="a6">
    <w:name w:val="Раздел Знак"/>
    <w:link w:val="a5"/>
    <w:uiPriority w:val="99"/>
    <w:locked/>
    <w:rsid w:val="0059596D"/>
    <w:rPr>
      <w:rFonts w:ascii="Times New Roman" w:hAnsi="Times New Roman"/>
      <w:b/>
      <w:caps/>
      <w:sz w:val="28"/>
    </w:rPr>
  </w:style>
  <w:style w:type="paragraph" w:customStyle="1" w:styleId="a7">
    <w:name w:val="Глава"/>
    <w:basedOn w:val="Normal"/>
    <w:link w:val="a8"/>
    <w:uiPriority w:val="99"/>
    <w:rsid w:val="0059596D"/>
    <w:pPr>
      <w:keepNext/>
      <w:keepLines/>
      <w:ind w:firstLine="0"/>
      <w:contextualSpacing w:val="0"/>
      <w:jc w:val="center"/>
      <w:outlineLvl w:val="0"/>
    </w:pPr>
    <w:rPr>
      <w:rFonts w:cs="Times New Roman"/>
      <w:b/>
    </w:rPr>
  </w:style>
  <w:style w:type="character" w:customStyle="1" w:styleId="a8">
    <w:name w:val="Глава Знак"/>
    <w:link w:val="a7"/>
    <w:uiPriority w:val="99"/>
    <w:locked/>
    <w:rsid w:val="0059596D"/>
    <w:rPr>
      <w:rFonts w:ascii="Times New Roman" w:hAnsi="Times New Roman"/>
      <w:b/>
      <w:sz w:val="28"/>
    </w:rPr>
  </w:style>
  <w:style w:type="paragraph" w:customStyle="1" w:styleId="a">
    <w:name w:val="нумер список"/>
    <w:basedOn w:val="Normal"/>
    <w:link w:val="a9"/>
    <w:uiPriority w:val="99"/>
    <w:rsid w:val="0059596D"/>
    <w:pPr>
      <w:numPr>
        <w:numId w:val="6"/>
      </w:numPr>
      <w:ind w:left="567" w:firstLine="0"/>
    </w:pPr>
    <w:rPr>
      <w:rFonts w:cs="Times New Roman"/>
    </w:rPr>
  </w:style>
  <w:style w:type="character" w:customStyle="1" w:styleId="a9">
    <w:name w:val="нумер список Знак"/>
    <w:link w:val="a"/>
    <w:uiPriority w:val="99"/>
    <w:locked/>
    <w:rsid w:val="0059596D"/>
    <w:rPr>
      <w:rFonts w:ascii="Times New Roman" w:hAnsi="Times New Roman"/>
      <w:sz w:val="28"/>
    </w:rPr>
  </w:style>
  <w:style w:type="paragraph" w:styleId="Caption">
    <w:name w:val="caption"/>
    <w:basedOn w:val="Normal"/>
    <w:next w:val="Normal"/>
    <w:uiPriority w:val="99"/>
    <w:qFormat/>
    <w:locked/>
    <w:rsid w:val="0059596D"/>
    <w:rPr>
      <w:rFonts w:cs="Times New Roman"/>
      <w:b/>
      <w:bCs/>
      <w:color w:val="4F81BD"/>
      <w:sz w:val="18"/>
      <w:szCs w:val="18"/>
    </w:rPr>
  </w:style>
  <w:style w:type="character" w:styleId="BookTitle">
    <w:name w:val="Book Title"/>
    <w:basedOn w:val="DefaultParagraphFont"/>
    <w:uiPriority w:val="99"/>
    <w:qFormat/>
    <w:rsid w:val="0059596D"/>
    <w:rPr>
      <w:b/>
      <w:smallCaps/>
      <w:spacing w:val="5"/>
    </w:rPr>
  </w:style>
  <w:style w:type="paragraph" w:styleId="TOCHeading">
    <w:name w:val="TOC Heading"/>
    <w:basedOn w:val="Heading1"/>
    <w:next w:val="Normal"/>
    <w:uiPriority w:val="99"/>
    <w:qFormat/>
    <w:rsid w:val="0059596D"/>
    <w:pPr>
      <w:keepLines/>
      <w:spacing w:before="480" w:after="0"/>
      <w:outlineLvl w:val="9"/>
    </w:pPr>
    <w:rPr>
      <w:color w:val="365F91"/>
      <w:kern w:val="0"/>
      <w:sz w:val="28"/>
      <w:szCs w:val="28"/>
    </w:rPr>
  </w:style>
  <w:style w:type="paragraph" w:styleId="Header">
    <w:name w:val="header"/>
    <w:basedOn w:val="Normal"/>
    <w:link w:val="HeaderChar"/>
    <w:uiPriority w:val="99"/>
    <w:rsid w:val="00D6386F"/>
    <w:pPr>
      <w:tabs>
        <w:tab w:val="center" w:pos="4677"/>
        <w:tab w:val="right" w:pos="9355"/>
      </w:tabs>
    </w:pPr>
    <w:rPr>
      <w:rFonts w:cs="Times New Roman"/>
    </w:rPr>
  </w:style>
  <w:style w:type="character" w:customStyle="1" w:styleId="HeaderChar">
    <w:name w:val="Header Char"/>
    <w:basedOn w:val="DefaultParagraphFont"/>
    <w:link w:val="Header"/>
    <w:uiPriority w:val="99"/>
    <w:locked/>
    <w:rsid w:val="00D6386F"/>
    <w:rPr>
      <w:rFonts w:ascii="Times New Roman" w:hAnsi="Times New Roman"/>
      <w:sz w:val="28"/>
    </w:rPr>
  </w:style>
</w:styles>
</file>

<file path=word/webSettings.xml><?xml version="1.0" encoding="utf-8"?>
<w:webSettings xmlns:r="http://schemas.openxmlformats.org/officeDocument/2006/relationships" xmlns:w="http://schemas.openxmlformats.org/wordprocessingml/2006/main">
  <w:divs>
    <w:div w:id="1667131368">
      <w:marLeft w:val="0"/>
      <w:marRight w:val="0"/>
      <w:marTop w:val="0"/>
      <w:marBottom w:val="0"/>
      <w:divBdr>
        <w:top w:val="none" w:sz="0" w:space="0" w:color="auto"/>
        <w:left w:val="none" w:sz="0" w:space="0" w:color="auto"/>
        <w:bottom w:val="none" w:sz="0" w:space="0" w:color="auto"/>
        <w:right w:val="none" w:sz="0" w:space="0" w:color="auto"/>
      </w:divBdr>
    </w:div>
    <w:div w:id="1667131369">
      <w:marLeft w:val="0"/>
      <w:marRight w:val="0"/>
      <w:marTop w:val="0"/>
      <w:marBottom w:val="0"/>
      <w:divBdr>
        <w:top w:val="none" w:sz="0" w:space="0" w:color="auto"/>
        <w:left w:val="none" w:sz="0" w:space="0" w:color="auto"/>
        <w:bottom w:val="none" w:sz="0" w:space="0" w:color="auto"/>
        <w:right w:val="none" w:sz="0" w:space="0" w:color="auto"/>
      </w:divBdr>
    </w:div>
    <w:div w:id="16671313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1541</TotalTime>
  <Pages>2</Pages>
  <Words>325</Words>
  <Characters>1855</Characters>
  <Application>Microsoft Office Outlook</Application>
  <DocSecurity>0</DocSecurity>
  <Lines>0</Lines>
  <Paragraphs>0</Paragraphs>
  <ScaleCrop>false</ScaleCrop>
  <Company>RePack by SPecialiST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dc:description/>
  <cp:lastModifiedBy>user</cp:lastModifiedBy>
  <cp:revision>23</cp:revision>
  <cp:lastPrinted>2015-08-03T12:40:00Z</cp:lastPrinted>
  <dcterms:created xsi:type="dcterms:W3CDTF">2015-02-28T16:27:00Z</dcterms:created>
  <dcterms:modified xsi:type="dcterms:W3CDTF">2015-08-06T10:40:00Z</dcterms:modified>
</cp:coreProperties>
</file>