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64" w:rsidRPr="00666FA1" w:rsidRDefault="00C22364" w:rsidP="00C833A1">
      <w:pPr>
        <w:pStyle w:val="a1"/>
        <w:rPr>
          <w:rStyle w:val="Strong"/>
          <w:b/>
          <w:bCs w:val="0"/>
        </w:rPr>
      </w:pPr>
      <w:r w:rsidRPr="00771D7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73.5pt;height:68.25pt;visibility:visible">
            <v:imagedata r:id="rId7" o:title=""/>
          </v:shape>
        </w:pict>
      </w:r>
    </w:p>
    <w:p w:rsidR="00C22364" w:rsidRPr="00C833A1" w:rsidRDefault="00C22364" w:rsidP="00C833A1">
      <w:pPr>
        <w:pStyle w:val="a1"/>
      </w:pPr>
      <w:r w:rsidRPr="00C833A1">
        <w:t>ЛУГАНСКАЯ НАРОДНАЯ РЕС</w:t>
      </w:r>
      <w:bookmarkStart w:id="0" w:name="_GoBack"/>
      <w:bookmarkEnd w:id="0"/>
      <w:r w:rsidRPr="00C833A1">
        <w:t>ПУБЛИКА</w:t>
      </w:r>
    </w:p>
    <w:p w:rsidR="00C22364" w:rsidRPr="00C833A1" w:rsidRDefault="00C22364" w:rsidP="00C833A1">
      <w:pPr>
        <w:pStyle w:val="a"/>
      </w:pPr>
      <w:r w:rsidRPr="00C833A1">
        <w:t>ЗАКОН</w:t>
      </w:r>
    </w:p>
    <w:p w:rsidR="00C22364" w:rsidRPr="00B20D20" w:rsidRDefault="00C22364" w:rsidP="00B20D20">
      <w:pPr>
        <w:pStyle w:val="Title"/>
      </w:pPr>
      <w:r w:rsidRPr="00B20D20">
        <w:t xml:space="preserve">О внесении изменений в Закон Луганской Народной Республики </w:t>
      </w:r>
      <w:r>
        <w:br/>
      </w:r>
      <w:r w:rsidRPr="00B20D20">
        <w:t xml:space="preserve">«Об управлении и распоряжении собственностью </w:t>
      </w:r>
      <w:r>
        <w:br/>
        <w:t>Луганской Народной Республики»</w:t>
      </w:r>
    </w:p>
    <w:p w:rsidR="00C22364" w:rsidRPr="00383931" w:rsidRDefault="00C22364" w:rsidP="00383931">
      <w:pPr>
        <w:ind w:left="709" w:firstLine="0"/>
      </w:pPr>
    </w:p>
    <w:p w:rsidR="00C22364" w:rsidRDefault="00C22364" w:rsidP="00383931">
      <w:pPr>
        <w:ind w:left="709" w:firstLine="0"/>
      </w:pPr>
    </w:p>
    <w:p w:rsidR="00C22364" w:rsidRPr="00383931" w:rsidRDefault="00C22364" w:rsidP="00383931">
      <w:pPr>
        <w:ind w:left="709" w:firstLine="0"/>
      </w:pPr>
    </w:p>
    <w:p w:rsidR="00C22364" w:rsidRPr="00B20D20" w:rsidRDefault="00C22364" w:rsidP="00B20D20">
      <w:pPr>
        <w:pStyle w:val="Heading2"/>
      </w:pPr>
      <w:r>
        <w:t>Статья 1</w:t>
      </w:r>
    </w:p>
    <w:p w:rsidR="00C22364" w:rsidRPr="00B20D20" w:rsidRDefault="00C22364" w:rsidP="00B20D20">
      <w:r w:rsidRPr="00B20D20">
        <w:t>Внести в Закон Луганской Народной Республики № 36-I от 04 ноября 2014 «Об управлении и распоряжении собственностью Луганской Народной Республики» следующие изменения:</w:t>
      </w:r>
    </w:p>
    <w:p w:rsidR="00C22364" w:rsidRPr="00B20D20" w:rsidRDefault="00C22364" w:rsidP="00B20D20">
      <w:pPr>
        <w:pStyle w:val="Quote"/>
      </w:pPr>
      <w:r w:rsidRPr="00B20D20">
        <w:t>1) </w:t>
      </w:r>
      <w:r>
        <w:t>пункт 4 части 2 статьи </w:t>
      </w:r>
      <w:r w:rsidRPr="00B20D20">
        <w:t>1 Закона изложить в следующей редакции:</w:t>
      </w:r>
    </w:p>
    <w:p w:rsidR="00C22364" w:rsidRPr="00B20D20" w:rsidRDefault="00C22364" w:rsidP="00B20D20">
      <w:r>
        <w:t>«4) </w:t>
      </w:r>
      <w:r w:rsidRPr="00B20D20">
        <w:t>учреждения культуры, образования, спорта, здравоохранения, науки, социальной защиты населения, принадлежавшие территориальным громадам сел, поселков, городов, районов в городах Луганской области на праве коммунальной собственности (в том числе те, управление которыми осуществляли районные советы как общей собственностью соответствующих территориальных громад).</w:t>
      </w:r>
      <w:r>
        <w:t>»</w:t>
      </w:r>
    </w:p>
    <w:p w:rsidR="00C22364" w:rsidRPr="00B20D20" w:rsidRDefault="00C22364" w:rsidP="00383931">
      <w:pPr>
        <w:pStyle w:val="Heading2"/>
      </w:pPr>
      <w:r>
        <w:t>Статья </w:t>
      </w:r>
      <w:r w:rsidRPr="00B20D20">
        <w:t>2</w:t>
      </w:r>
    </w:p>
    <w:p w:rsidR="00C22364" w:rsidRDefault="00C22364" w:rsidP="00383931">
      <w:pPr>
        <w:keepNext/>
      </w:pPr>
      <w:r w:rsidRPr="00B20D20">
        <w:t>Настоящий Закон вступает в силу на следующий день со дня его официального опубликования и применяется с 01 июня 2015 года.</w:t>
      </w:r>
    </w:p>
    <w:p w:rsidR="00C22364" w:rsidRDefault="00C22364" w:rsidP="00383931">
      <w:pPr>
        <w:keepNext/>
      </w:pPr>
    </w:p>
    <w:p w:rsidR="00C22364" w:rsidRDefault="00C22364" w:rsidP="00383931">
      <w:pPr>
        <w:keepNext/>
      </w:pPr>
    </w:p>
    <w:p w:rsidR="00C22364" w:rsidRPr="00B20D20" w:rsidRDefault="00C22364" w:rsidP="00383931">
      <w:pPr>
        <w:keepNext/>
      </w:pPr>
    </w:p>
    <w:p w:rsidR="00C22364" w:rsidRDefault="00C22364" w:rsidP="003839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eastAsia="ru-RU"/>
        </w:rPr>
      </w:pPr>
      <w:r>
        <w:rPr>
          <w:lang w:eastAsia="ru-RU"/>
        </w:rPr>
        <w:t>Глава</w:t>
      </w:r>
    </w:p>
    <w:p w:rsidR="00C22364" w:rsidRPr="00B611E8" w:rsidRDefault="00C22364" w:rsidP="003839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lang w:eastAsia="ru-RU"/>
        </w:rPr>
      </w:pPr>
      <w:r w:rsidRPr="00B611E8">
        <w:rPr>
          <w:lang w:eastAsia="ru-RU"/>
        </w:rPr>
        <w:t xml:space="preserve">Луганской Народной Республики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И.В. </w:t>
      </w:r>
      <w:r w:rsidRPr="00B611E8">
        <w:rPr>
          <w:lang w:eastAsia="ru-RU"/>
        </w:rPr>
        <w:t>Плотницкий</w:t>
      </w:r>
    </w:p>
    <w:p w:rsidR="00C22364" w:rsidRDefault="00C22364" w:rsidP="003839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33"/>
        <w:rPr>
          <w:lang w:eastAsia="ru-RU"/>
        </w:rPr>
      </w:pPr>
    </w:p>
    <w:p w:rsidR="00C22364" w:rsidRDefault="00C22364" w:rsidP="0038393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33"/>
        <w:jc w:val="left"/>
        <w:rPr>
          <w:lang w:eastAsia="ru-RU"/>
        </w:rPr>
      </w:pPr>
      <w:r w:rsidRPr="00B611E8">
        <w:rPr>
          <w:lang w:eastAsia="ru-RU"/>
        </w:rPr>
        <w:t>г. Луганск</w:t>
      </w:r>
      <w:r>
        <w:rPr>
          <w:lang w:eastAsia="ru-RU"/>
        </w:rPr>
        <w:t xml:space="preserve"> </w:t>
      </w:r>
    </w:p>
    <w:p w:rsidR="00C22364" w:rsidRDefault="00C22364" w:rsidP="00CA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33"/>
        <w:jc w:val="left"/>
      </w:pPr>
      <w:del w:id="1" w:author="user" w:date="2015-08-21T13:49:00Z">
        <w:r w:rsidDel="0068520F">
          <w:delText>«____»______________</w:delText>
        </w:r>
      </w:del>
      <w:ins w:id="2" w:author="user" w:date="2015-08-21T13:49:00Z">
        <w:r>
          <w:t xml:space="preserve">«14» августа </w:t>
        </w:r>
      </w:ins>
      <w:r>
        <w:t>20</w:t>
      </w:r>
      <w:del w:id="3" w:author="user" w:date="2015-08-21T13:49:00Z">
        <w:r w:rsidDel="0068520F">
          <w:delText>___ </w:delText>
        </w:r>
      </w:del>
      <w:ins w:id="4" w:author="user" w:date="2015-08-21T13:49:00Z">
        <w:r>
          <w:t>15 </w:t>
        </w:r>
      </w:ins>
      <w:r>
        <w:t>года</w:t>
      </w:r>
    </w:p>
    <w:p w:rsidR="00C22364" w:rsidRPr="00C22364" w:rsidRDefault="00C22364" w:rsidP="00CA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33"/>
        <w:jc w:val="left"/>
        <w:rPr>
          <w:lang w:val="en-US"/>
          <w:rPrChange w:id="5" w:author="user" w:date="2015-08-21T13:49:00Z">
            <w:rPr/>
          </w:rPrChange>
        </w:rPr>
      </w:pPr>
      <w:r>
        <w:t>№ </w:t>
      </w:r>
      <w:del w:id="6" w:author="user" w:date="2015-08-21T13:49:00Z">
        <w:r w:rsidDel="0068520F">
          <w:delText>__________</w:delText>
        </w:r>
      </w:del>
      <w:ins w:id="7" w:author="user" w:date="2015-08-21T13:49:00Z">
        <w:r>
          <w:rPr>
            <w:lang w:val="en-US"/>
          </w:rPr>
          <w:t>57-II</w:t>
        </w:r>
      </w:ins>
    </w:p>
    <w:sectPr w:rsidR="00C22364" w:rsidRPr="00C22364" w:rsidSect="00B20D20">
      <w:footerReference w:type="default" r:id="rId8"/>
      <w:pgSz w:w="11906" w:h="16838"/>
      <w:pgMar w:top="1134" w:right="850" w:bottom="1134" w:left="1701" w:header="0" w:footer="45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364" w:rsidRDefault="00C22364" w:rsidP="00C833A1">
      <w:pPr>
        <w:spacing w:after="0" w:line="240" w:lineRule="auto"/>
      </w:pPr>
      <w:r>
        <w:separator/>
      </w:r>
    </w:p>
  </w:endnote>
  <w:endnote w:type="continuationSeparator" w:id="0">
    <w:p w:rsidR="00C22364" w:rsidRDefault="00C22364" w:rsidP="00C8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364" w:rsidRPr="00383931" w:rsidRDefault="00C22364" w:rsidP="00383931">
    <w:pPr>
      <w:pStyle w:val="Footer"/>
      <w:ind w:firstLine="0"/>
      <w:jc w:val="center"/>
      <w:rPr>
        <w:sz w:val="24"/>
        <w:szCs w:val="24"/>
      </w:rPr>
    </w:pPr>
    <w:r w:rsidRPr="00383931">
      <w:rPr>
        <w:sz w:val="24"/>
        <w:szCs w:val="24"/>
      </w:rPr>
      <w:fldChar w:fldCharType="begin"/>
    </w:r>
    <w:r w:rsidRPr="00383931">
      <w:rPr>
        <w:sz w:val="24"/>
        <w:szCs w:val="24"/>
      </w:rPr>
      <w:instrText>PAGE   \* MERGEFORMAT</w:instrText>
    </w:r>
    <w:r w:rsidRPr="00383931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383931">
      <w:rPr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364" w:rsidRDefault="00C22364" w:rsidP="00C833A1">
      <w:pPr>
        <w:spacing w:after="0" w:line="240" w:lineRule="auto"/>
      </w:pPr>
      <w:r>
        <w:separator/>
      </w:r>
    </w:p>
  </w:footnote>
  <w:footnote w:type="continuationSeparator" w:id="0">
    <w:p w:rsidR="00C22364" w:rsidRDefault="00C22364" w:rsidP="00C833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D4666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35775B68"/>
    <w:multiLevelType w:val="multilevel"/>
    <w:tmpl w:val="D31EB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>
    <w:nsid w:val="37FF7A48"/>
    <w:multiLevelType w:val="multilevel"/>
    <w:tmpl w:val="CA049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6FD62BE2"/>
    <w:multiLevelType w:val="hybridMultilevel"/>
    <w:tmpl w:val="3586B2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cumentProtection w:edit="trackedChanges" w:enforcement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9D3"/>
    <w:rsid w:val="00002A0B"/>
    <w:rsid w:val="0002213F"/>
    <w:rsid w:val="000C59D3"/>
    <w:rsid w:val="00246A2F"/>
    <w:rsid w:val="00256725"/>
    <w:rsid w:val="00383931"/>
    <w:rsid w:val="00395963"/>
    <w:rsid w:val="005F4E50"/>
    <w:rsid w:val="00666FA1"/>
    <w:rsid w:val="0068520F"/>
    <w:rsid w:val="006B2ACD"/>
    <w:rsid w:val="006D298D"/>
    <w:rsid w:val="00771D71"/>
    <w:rsid w:val="00844451"/>
    <w:rsid w:val="00922870"/>
    <w:rsid w:val="009C3203"/>
    <w:rsid w:val="00B20D20"/>
    <w:rsid w:val="00B611E8"/>
    <w:rsid w:val="00C22364"/>
    <w:rsid w:val="00C44AE2"/>
    <w:rsid w:val="00C833A1"/>
    <w:rsid w:val="00CA1C69"/>
    <w:rsid w:val="00DB0DDD"/>
    <w:rsid w:val="00DE7081"/>
    <w:rsid w:val="00E25153"/>
    <w:rsid w:val="00E26776"/>
    <w:rsid w:val="00E40F74"/>
    <w:rsid w:val="00FB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uiPriority="0" w:unhideWhenUsed="1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383931"/>
    <w:pPr>
      <w:spacing w:after="200" w:line="276" w:lineRule="auto"/>
      <w:ind w:firstLine="709"/>
      <w:contextualSpacing/>
      <w:jc w:val="both"/>
    </w:pPr>
    <w:rPr>
      <w:rFonts w:ascii="Times New Roman" w:hAnsi="Times New Roman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33A1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Heading2">
    <w:name w:val="heading 2"/>
    <w:aliases w:val="Статья"/>
    <w:basedOn w:val="Normal"/>
    <w:next w:val="Normal"/>
    <w:link w:val="Heading2Char"/>
    <w:uiPriority w:val="99"/>
    <w:qFormat/>
    <w:rsid w:val="00383931"/>
    <w:pPr>
      <w:keepNext/>
      <w:keepLines/>
      <w:outlineLvl w:val="1"/>
    </w:pPr>
    <w:rPr>
      <w:b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8393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8393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8393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83931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83931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83931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33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Статья Char"/>
    <w:basedOn w:val="DefaultParagraphFont"/>
    <w:link w:val="Heading2"/>
    <w:uiPriority w:val="99"/>
    <w:locked/>
    <w:rsid w:val="00383931"/>
    <w:rPr>
      <w:rFonts w:ascii="Times New Roman" w:hAnsi="Times New Roman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83931"/>
    <w:rPr>
      <w:rFonts w:ascii="Cambria" w:hAnsi="Cambria"/>
      <w:b/>
      <w:i/>
      <w:color w:val="4F81BD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83931"/>
    <w:rPr>
      <w:rFonts w:ascii="Cambria" w:hAnsi="Cambria"/>
      <w:color w:val="243F60"/>
      <w:sz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83931"/>
    <w:rPr>
      <w:rFonts w:ascii="Cambria" w:hAnsi="Cambria"/>
      <w:i/>
      <w:color w:val="243F60"/>
      <w:sz w:val="2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83931"/>
    <w:rPr>
      <w:rFonts w:ascii="Cambria" w:hAnsi="Cambria"/>
      <w:i/>
      <w:color w:val="404040"/>
      <w:sz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83931"/>
    <w:rPr>
      <w:rFonts w:ascii="Cambria" w:hAnsi="Cambria"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83931"/>
    <w:rPr>
      <w:rFonts w:ascii="Cambria" w:hAnsi="Cambria"/>
      <w:i/>
      <w:color w:val="404040"/>
    </w:rPr>
  </w:style>
  <w:style w:type="paragraph" w:styleId="BalloonText">
    <w:name w:val="Balloon Text"/>
    <w:basedOn w:val="Normal"/>
    <w:link w:val="BalloonTextChar"/>
    <w:uiPriority w:val="99"/>
    <w:semiHidden/>
    <w:rsid w:val="00E251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15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B611E8"/>
    <w:pPr>
      <w:ind w:left="720"/>
    </w:pPr>
  </w:style>
  <w:style w:type="paragraph" w:customStyle="1" w:styleId="a">
    <w:name w:val="закон"/>
    <w:basedOn w:val="Normal"/>
    <w:next w:val="Heading1"/>
    <w:link w:val="a0"/>
    <w:uiPriority w:val="99"/>
    <w:rsid w:val="00383931"/>
    <w:pPr>
      <w:spacing w:after="1200"/>
      <w:ind w:firstLine="0"/>
      <w:jc w:val="center"/>
    </w:pPr>
    <w:rPr>
      <w:b/>
      <w:caps/>
      <w:spacing w:val="40"/>
      <w:sz w:val="44"/>
      <w:szCs w:val="40"/>
      <w:lang w:eastAsia="ru-RU"/>
    </w:rPr>
  </w:style>
  <w:style w:type="character" w:customStyle="1" w:styleId="a0">
    <w:name w:val="закон Знак"/>
    <w:link w:val="a"/>
    <w:uiPriority w:val="99"/>
    <w:locked/>
    <w:rsid w:val="00383931"/>
    <w:rPr>
      <w:rFonts w:ascii="Times New Roman" w:hAnsi="Times New Roman"/>
      <w:b/>
      <w:caps/>
      <w:spacing w:val="40"/>
      <w:sz w:val="40"/>
    </w:rPr>
  </w:style>
  <w:style w:type="paragraph" w:customStyle="1" w:styleId="a1">
    <w:name w:val="ЛНР шапка"/>
    <w:basedOn w:val="Normal"/>
    <w:link w:val="a2"/>
    <w:uiPriority w:val="99"/>
    <w:rsid w:val="00383931"/>
    <w:pPr>
      <w:spacing w:after="400"/>
      <w:ind w:firstLine="0"/>
      <w:contextualSpacing w:val="0"/>
      <w:jc w:val="center"/>
    </w:pPr>
    <w:rPr>
      <w:b/>
      <w:caps/>
      <w:spacing w:val="40"/>
      <w:lang w:eastAsia="ru-RU"/>
    </w:rPr>
  </w:style>
  <w:style w:type="character" w:customStyle="1" w:styleId="a2">
    <w:name w:val="ЛНР шапка Знак"/>
    <w:link w:val="a1"/>
    <w:uiPriority w:val="99"/>
    <w:locked/>
    <w:rsid w:val="00383931"/>
    <w:rPr>
      <w:rFonts w:ascii="Times New Roman" w:hAnsi="Times New Roman"/>
      <w:b/>
      <w:caps/>
      <w:spacing w:val="40"/>
      <w:sz w:val="28"/>
    </w:rPr>
  </w:style>
  <w:style w:type="paragraph" w:customStyle="1" w:styleId="a3">
    <w:name w:val="Раздел"/>
    <w:basedOn w:val="Normal"/>
    <w:link w:val="a4"/>
    <w:uiPriority w:val="99"/>
    <w:rsid w:val="00383931"/>
    <w:pPr>
      <w:keepNext/>
      <w:keepLines/>
      <w:ind w:firstLine="0"/>
      <w:contextualSpacing w:val="0"/>
      <w:jc w:val="center"/>
      <w:outlineLvl w:val="0"/>
    </w:pPr>
    <w:rPr>
      <w:b/>
      <w:caps/>
      <w:lang w:eastAsia="ru-RU"/>
    </w:rPr>
  </w:style>
  <w:style w:type="character" w:customStyle="1" w:styleId="a4">
    <w:name w:val="Раздел Знак"/>
    <w:link w:val="a3"/>
    <w:uiPriority w:val="99"/>
    <w:locked/>
    <w:rsid w:val="00383931"/>
    <w:rPr>
      <w:rFonts w:ascii="Times New Roman" w:hAnsi="Times New Roman"/>
      <w:b/>
      <w:caps/>
      <w:sz w:val="28"/>
    </w:rPr>
  </w:style>
  <w:style w:type="paragraph" w:customStyle="1" w:styleId="a5">
    <w:name w:val="Глава"/>
    <w:basedOn w:val="Normal"/>
    <w:link w:val="a6"/>
    <w:uiPriority w:val="99"/>
    <w:rsid w:val="00383931"/>
    <w:pPr>
      <w:keepNext/>
      <w:keepLines/>
      <w:ind w:firstLine="0"/>
      <w:contextualSpacing w:val="0"/>
      <w:jc w:val="center"/>
      <w:outlineLvl w:val="0"/>
    </w:pPr>
    <w:rPr>
      <w:b/>
      <w:lang w:eastAsia="ru-RU"/>
    </w:rPr>
  </w:style>
  <w:style w:type="character" w:customStyle="1" w:styleId="a6">
    <w:name w:val="Глава Знак"/>
    <w:link w:val="a5"/>
    <w:uiPriority w:val="99"/>
    <w:locked/>
    <w:rsid w:val="00383931"/>
    <w:rPr>
      <w:rFonts w:ascii="Times New Roman" w:hAnsi="Times New Roman"/>
      <w:b/>
      <w:sz w:val="28"/>
    </w:rPr>
  </w:style>
  <w:style w:type="paragraph" w:customStyle="1" w:styleId="a7">
    <w:name w:val="нумер список"/>
    <w:basedOn w:val="Normal"/>
    <w:link w:val="a8"/>
    <w:uiPriority w:val="99"/>
    <w:rsid w:val="00383931"/>
    <w:pPr>
      <w:numPr>
        <w:numId w:val="5"/>
      </w:numPr>
      <w:ind w:left="567" w:firstLine="0"/>
    </w:pPr>
    <w:rPr>
      <w:lang w:eastAsia="ru-RU"/>
    </w:rPr>
  </w:style>
  <w:style w:type="character" w:customStyle="1" w:styleId="a8">
    <w:name w:val="нумер список Знак"/>
    <w:link w:val="a7"/>
    <w:uiPriority w:val="99"/>
    <w:locked/>
    <w:rsid w:val="00383931"/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uiPriority w:val="99"/>
    <w:qFormat/>
    <w:rsid w:val="00383931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383931"/>
    <w:pPr>
      <w:ind w:firstLine="0"/>
      <w:jc w:val="center"/>
      <w:outlineLvl w:val="0"/>
    </w:pPr>
    <w:rPr>
      <w:rFonts w:eastAsia="Times New Roman"/>
      <w:b/>
      <w:kern w:val="28"/>
      <w:szCs w:val="36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383931"/>
    <w:rPr>
      <w:rFonts w:ascii="Times New Roman" w:hAnsi="Times New Roman"/>
      <w:b/>
      <w:kern w:val="28"/>
      <w:sz w:val="36"/>
    </w:rPr>
  </w:style>
  <w:style w:type="paragraph" w:styleId="Quote">
    <w:name w:val="Quote"/>
    <w:basedOn w:val="Normal"/>
    <w:next w:val="Normal"/>
    <w:link w:val="QuoteChar"/>
    <w:uiPriority w:val="99"/>
    <w:qFormat/>
    <w:rsid w:val="00383931"/>
    <w:pPr>
      <w:contextualSpacing w:val="0"/>
    </w:pPr>
    <w:rPr>
      <w:i/>
      <w:iCs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383931"/>
    <w:rPr>
      <w:rFonts w:ascii="Times New Roman" w:hAnsi="Times New Roman"/>
      <w:i/>
      <w:sz w:val="28"/>
    </w:rPr>
  </w:style>
  <w:style w:type="character" w:styleId="BookTitle">
    <w:name w:val="Book Title"/>
    <w:basedOn w:val="DefaultParagraphFont"/>
    <w:uiPriority w:val="99"/>
    <w:qFormat/>
    <w:rsid w:val="00383931"/>
    <w:rPr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383931"/>
    <w:pPr>
      <w:spacing w:after="0"/>
      <w:outlineLvl w:val="9"/>
    </w:pPr>
  </w:style>
  <w:style w:type="character" w:styleId="Strong">
    <w:name w:val="Strong"/>
    <w:aliases w:val="ЛНР"/>
    <w:basedOn w:val="DefaultParagraphFont"/>
    <w:uiPriority w:val="99"/>
    <w:qFormat/>
    <w:rsid w:val="00C833A1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C8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3A1"/>
    <w:rPr>
      <w:rFonts w:ascii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C83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3A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</Pages>
  <Words>158</Words>
  <Characters>906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ApNS05</dc:creator>
  <cp:keywords/>
  <dc:description/>
  <cp:lastModifiedBy>user</cp:lastModifiedBy>
  <cp:revision>17</cp:revision>
  <cp:lastPrinted>2015-08-14T12:51:00Z</cp:lastPrinted>
  <dcterms:created xsi:type="dcterms:W3CDTF">2015-06-23T08:02:00Z</dcterms:created>
  <dcterms:modified xsi:type="dcterms:W3CDTF">2015-08-21T10:49:00Z</dcterms:modified>
</cp:coreProperties>
</file>